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364042"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rPr>
        <w:t>О ЗАПРОСЕ КОТИРОВОК</w:t>
      </w:r>
      <w:r w:rsidRPr="009044F1" w:rsidDel="00BE2BB1">
        <w:rPr>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bookmarkStart w:id="0" w:name="_GoBack"/>
      <w:bookmarkEnd w:id="0"/>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64042">
        <w:rPr>
          <w:rFonts w:ascii="GHEA Grapalat" w:hAnsi="GHEA Grapalat"/>
          <w:i w:val="0"/>
          <w:sz w:val="24"/>
          <w:szCs w:val="24"/>
          <w:lang w:val="hy-AM"/>
        </w:rPr>
        <w:t>12</w:t>
      </w:r>
      <w:r w:rsidRPr="009044F1">
        <w:rPr>
          <w:rFonts w:ascii="GHEA Grapalat" w:hAnsi="GHEA Grapalat"/>
          <w:i w:val="0"/>
          <w:sz w:val="24"/>
          <w:szCs w:val="24"/>
        </w:rPr>
        <w:t>" "</w:t>
      </w:r>
      <w:r w:rsidR="00364042">
        <w:rPr>
          <w:rFonts w:ascii="GHEA Grapalat" w:hAnsi="GHEA Grapalat"/>
          <w:i w:val="0"/>
          <w:sz w:val="24"/>
          <w:szCs w:val="24"/>
        </w:rPr>
        <w:t>декабря</w:t>
      </w:r>
      <w:r w:rsidRPr="009044F1">
        <w:rPr>
          <w:rFonts w:ascii="GHEA Grapalat" w:hAnsi="GHEA Grapalat"/>
          <w:i w:val="0"/>
          <w:sz w:val="24"/>
          <w:szCs w:val="24"/>
        </w:rPr>
        <w:t>" 20</w:t>
      </w:r>
      <w:r w:rsidR="00364042">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64042">
        <w:rPr>
          <w:rFonts w:ascii="GHEA Grapalat" w:hAnsi="GHEA Grapalat"/>
          <w:i w:val="0"/>
          <w:sz w:val="24"/>
          <w:szCs w:val="24"/>
        </w:rPr>
        <w:t>01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64042">
        <w:rPr>
          <w:rFonts w:ascii="GHEA Grapalat" w:hAnsi="GHEA Grapalat"/>
          <w:i w:val="0"/>
          <w:sz w:val="24"/>
          <w:szCs w:val="24"/>
          <w:lang w:val="en-US"/>
        </w:rPr>
        <w:t>AMM</w:t>
      </w:r>
      <w:r w:rsidR="00364042" w:rsidRPr="003F1C11">
        <w:rPr>
          <w:rFonts w:ascii="GHEA Grapalat" w:hAnsi="GHEA Grapalat"/>
          <w:i w:val="0"/>
          <w:sz w:val="24"/>
          <w:szCs w:val="24"/>
        </w:rPr>
        <w:t>3</w:t>
      </w:r>
      <w:r w:rsidR="00364042">
        <w:rPr>
          <w:rFonts w:ascii="GHEA Grapalat" w:hAnsi="GHEA Grapalat"/>
          <w:i w:val="0"/>
          <w:sz w:val="24"/>
          <w:szCs w:val="24"/>
          <w:lang w:val="en-US"/>
        </w:rPr>
        <w:t>HD</w:t>
      </w:r>
      <w:r w:rsidR="00364042" w:rsidRPr="003F1C11">
        <w:rPr>
          <w:rFonts w:ascii="GHEA Grapalat" w:hAnsi="GHEA Grapalat"/>
          <w:i w:val="0"/>
          <w:sz w:val="24"/>
          <w:szCs w:val="24"/>
        </w:rPr>
        <w:t>-</w:t>
      </w:r>
      <w:r w:rsidR="00364042">
        <w:rPr>
          <w:rFonts w:ascii="GHEA Grapalat" w:hAnsi="GHEA Grapalat"/>
          <w:i w:val="0"/>
          <w:sz w:val="24"/>
          <w:szCs w:val="24"/>
          <w:lang w:val="en-US"/>
        </w:rPr>
        <w:t>GH</w:t>
      </w:r>
      <w:r w:rsidR="00642EFE" w:rsidRPr="009044F1">
        <w:rPr>
          <w:rFonts w:ascii="GHEA Grapalat" w:hAnsi="GHEA Grapalat"/>
          <w:i w:val="0"/>
          <w:sz w:val="24"/>
          <w:szCs w:val="24"/>
        </w:rPr>
        <w:t>APDzB</w:t>
      </w:r>
      <w:r w:rsidR="00364042" w:rsidRPr="003F1C11">
        <w:rPr>
          <w:rFonts w:ascii="GHEA Grapalat" w:hAnsi="GHEA Grapalat"/>
          <w:i w:val="0"/>
          <w:sz w:val="24"/>
          <w:szCs w:val="24"/>
        </w:rPr>
        <w:t>-26/01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9E059A">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364042">
        <w:rPr>
          <w:rFonts w:ascii="GHEA Grapalat" w:hAnsi="GHEA Grapalat"/>
          <w:i w:val="0"/>
          <w:sz w:val="24"/>
          <w:szCs w:val="24"/>
        </w:rPr>
        <w:t xml:space="preserve">«Основная школа </w:t>
      </w:r>
      <w:r w:rsidR="00364042" w:rsidRPr="00364042">
        <w:rPr>
          <w:rFonts w:ascii="GHEA Grapalat" w:hAnsi="GHEA Grapalat"/>
          <w:i w:val="0"/>
          <w:sz w:val="24"/>
          <w:szCs w:val="24"/>
        </w:rPr>
        <w:t>№ 3  города Масис Араратской области Республики Армения</w:t>
      </w:r>
      <w:r w:rsidR="00364042">
        <w:rPr>
          <w:rFonts w:ascii="GHEA Grapalat" w:hAnsi="GHEA Grapalat"/>
          <w:i w:val="0"/>
          <w:sz w:val="24"/>
          <w:szCs w:val="24"/>
        </w:rPr>
        <w:t>»</w:t>
      </w:r>
      <w:r w:rsidR="00364042" w:rsidRPr="00364042">
        <w:rPr>
          <w:rFonts w:ascii="GHEA Grapalat" w:hAnsi="GHEA Grapalat"/>
          <w:i w:val="0"/>
          <w:sz w:val="24"/>
          <w:szCs w:val="24"/>
        </w:rPr>
        <w:t xml:space="preserve"> ГНКО</w:t>
      </w:r>
      <w:r w:rsidRPr="009044F1">
        <w:rPr>
          <w:rFonts w:ascii="GHEA Grapalat" w:hAnsi="GHEA Grapalat"/>
          <w:i w:val="0"/>
          <w:sz w:val="24"/>
          <w:szCs w:val="24"/>
        </w:rPr>
        <w:t>, находящийся по адресу</w:t>
      </w:r>
      <w:r w:rsidR="009E059A" w:rsidRPr="009E059A">
        <w:rPr>
          <w:rStyle w:val="Heading1Char"/>
        </w:rPr>
        <w:t xml:space="preserve"> </w:t>
      </w:r>
      <w:r w:rsidR="009E059A" w:rsidRPr="009E059A">
        <w:rPr>
          <w:rFonts w:ascii="GHEA Grapalat" w:hAnsi="GHEA Grapalat"/>
          <w:i w:val="0"/>
          <w:sz w:val="24"/>
          <w:szCs w:val="24"/>
        </w:rPr>
        <w:t xml:space="preserve">Араратская область РА </w:t>
      </w:r>
      <w:r w:rsidR="009E059A">
        <w:rPr>
          <w:rFonts w:ascii="GHEA Grapalat" w:hAnsi="GHEA Grapalat"/>
          <w:i w:val="0"/>
          <w:sz w:val="24"/>
          <w:szCs w:val="24"/>
        </w:rPr>
        <w:t xml:space="preserve"> </w:t>
      </w:r>
      <w:r w:rsidR="009E059A" w:rsidRPr="009E059A">
        <w:rPr>
          <w:rFonts w:ascii="GHEA Grapalat" w:hAnsi="GHEA Grapalat"/>
          <w:i w:val="0"/>
          <w:sz w:val="24"/>
          <w:szCs w:val="24"/>
        </w:rPr>
        <w:t xml:space="preserve">г. Масис г. Масис, ул. </w:t>
      </w:r>
      <w:r w:rsidR="009E059A">
        <w:rPr>
          <w:rFonts w:ascii="GHEA Grapalat" w:hAnsi="GHEA Grapalat"/>
          <w:i w:val="0"/>
          <w:sz w:val="24"/>
          <w:szCs w:val="24"/>
        </w:rPr>
        <w:t>Дпросаканнери</w:t>
      </w:r>
      <w:r w:rsidR="009E059A" w:rsidRPr="009E059A">
        <w:rPr>
          <w:rFonts w:ascii="GHEA Grapalat" w:hAnsi="GHEA Grapalat"/>
          <w:i w:val="0"/>
          <w:sz w:val="24"/>
          <w:szCs w:val="24"/>
        </w:rPr>
        <w:t xml:space="preserve"> 24</w:t>
      </w:r>
      <w:r w:rsidR="009E059A">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9E059A">
        <w:rPr>
          <w:rFonts w:ascii="GHEA Grapalat" w:hAnsi="GHEA Grapalat"/>
          <w:i w:val="0"/>
          <w:sz w:val="24"/>
          <w:szCs w:val="24"/>
        </w:rPr>
        <w:t xml:space="preserve">запрос котировок на основании </w:t>
      </w:r>
      <w:r w:rsidR="009E059A" w:rsidRPr="009E059A">
        <w:rPr>
          <w:rStyle w:val="ypks7kbdpwfgdykd3qb9"/>
          <w:rFonts w:ascii="Calibri" w:hAnsi="Calibri" w:cs="Calibri"/>
          <w:b/>
          <w:color w:val="FF0000"/>
          <w:sz w:val="24"/>
          <w:szCs w:val="24"/>
        </w:rPr>
        <w:t>Раздел</w:t>
      </w:r>
      <w:r w:rsidR="009E059A" w:rsidRPr="009E059A">
        <w:rPr>
          <w:b/>
          <w:color w:val="FF0000"/>
          <w:sz w:val="24"/>
          <w:szCs w:val="24"/>
        </w:rPr>
        <w:t xml:space="preserve"> </w:t>
      </w:r>
      <w:r w:rsidR="009E059A" w:rsidRPr="009E059A">
        <w:rPr>
          <w:rStyle w:val="ypks7kbdpwfgdykd3qb9"/>
          <w:b/>
          <w:color w:val="FF0000"/>
          <w:sz w:val="24"/>
          <w:szCs w:val="24"/>
        </w:rPr>
        <w:t>6</w:t>
      </w:r>
      <w:r w:rsidR="009E059A" w:rsidRPr="009E059A">
        <w:rPr>
          <w:b/>
          <w:color w:val="FF0000"/>
          <w:sz w:val="24"/>
          <w:szCs w:val="24"/>
        </w:rPr>
        <w:t xml:space="preserve"> </w:t>
      </w:r>
      <w:r w:rsidR="009E059A" w:rsidRPr="009E059A">
        <w:rPr>
          <w:rStyle w:val="ypks7kbdpwfgdykd3qb9"/>
          <w:rFonts w:ascii="Calibri" w:hAnsi="Calibri" w:cs="Calibri"/>
          <w:b/>
          <w:color w:val="FF0000"/>
          <w:sz w:val="24"/>
          <w:szCs w:val="24"/>
        </w:rPr>
        <w:t>статьи</w:t>
      </w:r>
      <w:r w:rsidR="009E059A" w:rsidRPr="009E059A">
        <w:rPr>
          <w:b/>
          <w:color w:val="FF0000"/>
          <w:sz w:val="24"/>
          <w:szCs w:val="24"/>
        </w:rPr>
        <w:t xml:space="preserve"> </w:t>
      </w:r>
      <w:r w:rsidR="009E059A" w:rsidRPr="009E059A">
        <w:rPr>
          <w:rStyle w:val="ypks7kbdpwfgdykd3qb9"/>
          <w:b/>
          <w:color w:val="FF0000"/>
          <w:sz w:val="24"/>
          <w:szCs w:val="24"/>
        </w:rPr>
        <w:t>15</w:t>
      </w:r>
      <w:r w:rsidR="009E059A" w:rsidRPr="009E059A">
        <w:rPr>
          <w:b/>
          <w:color w:val="FF0000"/>
          <w:sz w:val="24"/>
          <w:szCs w:val="24"/>
        </w:rPr>
        <w:t xml:space="preserve"> </w:t>
      </w:r>
      <w:r w:rsidR="009E059A" w:rsidRPr="009E059A">
        <w:rPr>
          <w:rStyle w:val="ypks7kbdpwfgdykd3qb9"/>
          <w:rFonts w:ascii="Calibri" w:hAnsi="Calibri" w:cs="Calibri"/>
          <w:b/>
          <w:color w:val="FF0000"/>
          <w:sz w:val="24"/>
          <w:szCs w:val="24"/>
        </w:rPr>
        <w:t>Закона</w:t>
      </w:r>
      <w:r w:rsidR="009E059A" w:rsidRPr="009E059A">
        <w:rPr>
          <w:b/>
          <w:color w:val="FF0000"/>
          <w:sz w:val="24"/>
          <w:szCs w:val="24"/>
        </w:rPr>
        <w:t xml:space="preserve"> </w:t>
      </w:r>
      <w:r w:rsidR="009E059A" w:rsidRPr="009E059A">
        <w:rPr>
          <w:rStyle w:val="ypks7kbdpwfgdykd3qb9"/>
          <w:rFonts w:ascii="Calibri" w:hAnsi="Calibri" w:cs="Calibri"/>
          <w:b/>
          <w:color w:val="FF0000"/>
          <w:sz w:val="24"/>
          <w:szCs w:val="24"/>
        </w:rPr>
        <w:t>О</w:t>
      </w:r>
      <w:r w:rsidR="009E059A" w:rsidRPr="009E059A">
        <w:rPr>
          <w:rStyle w:val="ypks7kbdpwfgdykd3qb9"/>
          <w:b/>
          <w:color w:val="FF0000"/>
          <w:sz w:val="24"/>
          <w:szCs w:val="24"/>
        </w:rPr>
        <w:t xml:space="preserve"> </w:t>
      </w:r>
      <w:r w:rsidR="009E059A" w:rsidRPr="009E059A">
        <w:rPr>
          <w:rStyle w:val="ypks7kbdpwfgdykd3qb9"/>
          <w:rFonts w:ascii="Calibri" w:hAnsi="Calibri" w:cs="Calibri"/>
          <w:b/>
          <w:color w:val="FF0000"/>
          <w:sz w:val="24"/>
          <w:szCs w:val="24"/>
        </w:rPr>
        <w:t>закупках</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A20B69" w:rsidP="00B46D58">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_</w:t>
      </w:r>
      <w:r w:rsidR="009E059A">
        <w:rPr>
          <w:rFonts w:ascii="GHEA Grapalat" w:hAnsi="GHEA Grapalat"/>
          <w:i w:val="0"/>
          <w:sz w:val="24"/>
          <w:szCs w:val="24"/>
        </w:rPr>
        <w:t xml:space="preserve">Пищевых продуктов </w:t>
      </w:r>
      <w:r w:rsidR="00782D60">
        <w:rPr>
          <w:rFonts w:ascii="GHEA Grapalat" w:hAnsi="GHEA Grapalat"/>
          <w:i w:val="0"/>
          <w:sz w:val="24"/>
          <w:szCs w:val="24"/>
        </w:rPr>
        <w:t xml:space="preserve"> (далее — договор).</w:t>
      </w:r>
    </w:p>
    <w:p w:rsidR="00311076" w:rsidRPr="003A1EBB" w:rsidRDefault="00782D60" w:rsidP="009E059A">
      <w:pPr>
        <w:pStyle w:val="BodyTextIndent"/>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xml:space="preserve">, по принципу </w:t>
      </w:r>
      <w:r w:rsidRPr="003F762C">
        <w:rPr>
          <w:rFonts w:ascii="GHEA Grapalat" w:hAnsi="GHEA Grapalat"/>
          <w:i w:val="0"/>
          <w:sz w:val="24"/>
          <w:szCs w:val="24"/>
        </w:rPr>
        <w:lastRenderedPageBreak/>
        <w:t>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965EC">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0F11E5" w:rsidRDefault="009E059A" w:rsidP="009E059A">
      <w:pPr>
        <w:pStyle w:val="BodyTextIndent"/>
        <w:widowControl w:val="0"/>
        <w:spacing w:after="160"/>
        <w:ind w:firstLine="0"/>
        <w:rPr>
          <w:rFonts w:ascii="GHEA Grapalat" w:hAnsi="GHEA Grapalat"/>
          <w:i w:val="0"/>
          <w:sz w:val="24"/>
          <w:szCs w:val="24"/>
        </w:rPr>
      </w:pPr>
      <w:r w:rsidRPr="009E059A">
        <w:rPr>
          <w:rFonts w:ascii="GHEA Grapalat" w:hAnsi="GHEA Grapalat"/>
          <w:i w:val="0"/>
          <w:sz w:val="24"/>
          <w:szCs w:val="24"/>
        </w:rPr>
        <w:t xml:space="preserve">Араратская область РА </w:t>
      </w:r>
      <w:r>
        <w:rPr>
          <w:rFonts w:ascii="GHEA Grapalat" w:hAnsi="GHEA Grapalat"/>
          <w:i w:val="0"/>
          <w:sz w:val="24"/>
          <w:szCs w:val="24"/>
        </w:rPr>
        <w:t xml:space="preserve"> </w:t>
      </w:r>
      <w:r w:rsidRPr="009E059A">
        <w:rPr>
          <w:rFonts w:ascii="GHEA Grapalat" w:hAnsi="GHEA Grapalat"/>
          <w:i w:val="0"/>
          <w:sz w:val="24"/>
          <w:szCs w:val="24"/>
        </w:rPr>
        <w:t xml:space="preserve">г. Масис ул. </w:t>
      </w:r>
      <w:r>
        <w:rPr>
          <w:rFonts w:ascii="GHEA Grapalat" w:hAnsi="GHEA Grapalat"/>
          <w:i w:val="0"/>
          <w:sz w:val="24"/>
          <w:szCs w:val="24"/>
        </w:rPr>
        <w:t>Дпросаканнери</w:t>
      </w:r>
      <w:r w:rsidRPr="009E059A">
        <w:rPr>
          <w:rFonts w:ascii="GHEA Grapalat" w:hAnsi="GHEA Grapalat"/>
          <w:i w:val="0"/>
          <w:sz w:val="24"/>
          <w:szCs w:val="24"/>
        </w:rPr>
        <w:t xml:space="preserve"> 24</w:t>
      </w:r>
      <w:r>
        <w:rPr>
          <w:rFonts w:ascii="GHEA Grapalat" w:hAnsi="GHEA Grapalat"/>
          <w:i w:val="0"/>
          <w:sz w:val="24"/>
          <w:szCs w:val="24"/>
        </w:rPr>
        <w:t xml:space="preserve">  </w:t>
      </w:r>
      <w:r w:rsidR="003F6ED1" w:rsidRPr="000F0CA8">
        <w:rPr>
          <w:rFonts w:ascii="GHEA Grapalat" w:hAnsi="GHEA Grapalat"/>
          <w:i w:val="0"/>
          <w:sz w:val="24"/>
          <w:szCs w:val="24"/>
        </w:rPr>
        <w:t xml:space="preserve">документарной форме, до </w:t>
      </w:r>
      <w:r>
        <w:rPr>
          <w:rFonts w:ascii="GHEA Grapalat" w:hAnsi="GHEA Grapalat"/>
          <w:i w:val="0"/>
          <w:sz w:val="24"/>
          <w:szCs w:val="24"/>
        </w:rPr>
        <w:t>14</w:t>
      </w:r>
      <w:r w:rsidRPr="009E059A">
        <w:rPr>
          <w:rFonts w:ascii="GHEA Grapalat" w:hAnsi="GHEA Grapalat"/>
          <w:i w:val="0"/>
          <w:sz w:val="24"/>
          <w:szCs w:val="24"/>
          <w:vertAlign w:val="superscript"/>
        </w:rPr>
        <w:t>00</w:t>
      </w:r>
      <w:r>
        <w:rPr>
          <w:rFonts w:ascii="GHEA Grapalat" w:hAnsi="GHEA Grapalat"/>
          <w:i w:val="0"/>
          <w:sz w:val="24"/>
          <w:szCs w:val="24"/>
          <w:vertAlign w:val="superscript"/>
        </w:rPr>
        <w:t xml:space="preserve">  </w:t>
      </w:r>
      <w:r w:rsidR="003F6ED1" w:rsidRPr="000F0CA8">
        <w:rPr>
          <w:rFonts w:ascii="GHEA Grapalat" w:hAnsi="GHEA Grapalat"/>
          <w:i w:val="0"/>
          <w:sz w:val="24"/>
          <w:szCs w:val="24"/>
        </w:rPr>
        <w:t xml:space="preserve">часов </w:t>
      </w:r>
      <w:r>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9E059A" w:rsidRPr="009E059A">
        <w:rPr>
          <w:rFonts w:ascii="GHEA Grapalat" w:hAnsi="GHEA Grapalat"/>
          <w:i w:val="0"/>
          <w:sz w:val="24"/>
          <w:szCs w:val="24"/>
        </w:rPr>
        <w:t xml:space="preserve">Араратская область РА </w:t>
      </w:r>
      <w:r w:rsidR="009E059A">
        <w:rPr>
          <w:rFonts w:ascii="GHEA Grapalat" w:hAnsi="GHEA Grapalat"/>
          <w:i w:val="0"/>
          <w:sz w:val="24"/>
          <w:szCs w:val="24"/>
        </w:rPr>
        <w:t xml:space="preserve"> </w:t>
      </w:r>
      <w:r w:rsidR="009E059A" w:rsidRPr="009E059A">
        <w:rPr>
          <w:rFonts w:ascii="GHEA Grapalat" w:hAnsi="GHEA Grapalat"/>
          <w:i w:val="0"/>
          <w:sz w:val="24"/>
          <w:szCs w:val="24"/>
        </w:rPr>
        <w:t xml:space="preserve">г. Масис ул. </w:t>
      </w:r>
      <w:r w:rsidR="009E059A">
        <w:rPr>
          <w:rFonts w:ascii="GHEA Grapalat" w:hAnsi="GHEA Grapalat"/>
          <w:i w:val="0"/>
          <w:sz w:val="24"/>
          <w:szCs w:val="24"/>
        </w:rPr>
        <w:t>Дпросаканнери</w:t>
      </w:r>
      <w:r w:rsidR="009E059A" w:rsidRPr="009E059A">
        <w:rPr>
          <w:rFonts w:ascii="GHEA Grapalat" w:hAnsi="GHEA Grapalat"/>
          <w:i w:val="0"/>
          <w:sz w:val="24"/>
          <w:szCs w:val="24"/>
        </w:rPr>
        <w:t xml:space="preserve"> 24</w:t>
      </w:r>
      <w:r w:rsidR="009E059A">
        <w:rPr>
          <w:rFonts w:ascii="GHEA Grapalat" w:hAnsi="GHEA Grapalat"/>
          <w:i w:val="0"/>
          <w:sz w:val="24"/>
          <w:szCs w:val="24"/>
        </w:rPr>
        <w:t xml:space="preserve">  </w:t>
      </w:r>
      <w:r w:rsidRPr="000F0CA8">
        <w:rPr>
          <w:rFonts w:ascii="GHEA Grapalat" w:hAnsi="GHEA Grapalat"/>
          <w:i w:val="0"/>
          <w:sz w:val="24"/>
          <w:szCs w:val="24"/>
        </w:rPr>
        <w:t xml:space="preserve">, в </w:t>
      </w:r>
      <w:r w:rsidR="009E059A">
        <w:rPr>
          <w:rFonts w:ascii="GHEA Grapalat" w:hAnsi="GHEA Grapalat"/>
          <w:i w:val="0"/>
          <w:sz w:val="24"/>
          <w:szCs w:val="24"/>
        </w:rPr>
        <w:t>14</w:t>
      </w:r>
      <w:r w:rsidR="009E059A" w:rsidRPr="009E059A">
        <w:rPr>
          <w:rFonts w:ascii="GHEA Grapalat" w:hAnsi="GHEA Grapalat"/>
          <w:i w:val="0"/>
          <w:sz w:val="24"/>
          <w:szCs w:val="24"/>
          <w:vertAlign w:val="superscript"/>
        </w:rPr>
        <w:t>00</w:t>
      </w:r>
      <w:r w:rsidR="009E059A">
        <w:rPr>
          <w:rFonts w:ascii="GHEA Grapalat" w:hAnsi="GHEA Grapalat"/>
          <w:i w:val="0"/>
          <w:sz w:val="24"/>
          <w:szCs w:val="24"/>
          <w:vertAlign w:val="superscript"/>
        </w:rPr>
        <w:t xml:space="preserve">  </w:t>
      </w:r>
      <w:r w:rsidR="009E059A">
        <w:rPr>
          <w:rFonts w:ascii="GHEA Grapalat" w:hAnsi="GHEA Grapalat"/>
          <w:i w:val="0"/>
          <w:sz w:val="24"/>
          <w:szCs w:val="24"/>
        </w:rPr>
        <w:t xml:space="preserve"> часов 19-ого  декабря   2025 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627F7" w:rsidRDefault="000627F7" w:rsidP="000627F7">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rsidR="000627F7" w:rsidRDefault="000627F7" w:rsidP="000627F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0627F7" w:rsidRDefault="000627F7" w:rsidP="000627F7">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0627F7" w:rsidRDefault="000627F7" w:rsidP="000627F7">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Pr>
          <w:rFonts w:ascii="GHEA Grapalat" w:hAnsi="GHEA Grapalat"/>
          <w:i w:val="0"/>
          <w:sz w:val="24"/>
          <w:szCs w:val="24"/>
          <w:lang w:val="en-US"/>
        </w:rPr>
        <w:t>masis</w:t>
      </w:r>
      <w:r>
        <w:rPr>
          <w:rFonts w:ascii="GHEA Grapalat" w:hAnsi="GHEA Grapalat"/>
          <w:i w:val="0"/>
          <w:sz w:val="24"/>
          <w:szCs w:val="24"/>
        </w:rPr>
        <w:t>1@</w:t>
      </w:r>
      <w:r>
        <w:rPr>
          <w:rFonts w:ascii="GHEA Grapalat" w:hAnsi="GHEA Grapalat"/>
          <w:i w:val="0"/>
          <w:sz w:val="24"/>
          <w:szCs w:val="24"/>
          <w:lang w:val="en-US"/>
        </w:rPr>
        <w:t>schools</w:t>
      </w:r>
      <w:r>
        <w:rPr>
          <w:rFonts w:ascii="GHEA Grapalat" w:hAnsi="GHEA Grapalat"/>
          <w:i w:val="0"/>
          <w:sz w:val="24"/>
          <w:szCs w:val="24"/>
        </w:rPr>
        <w:t>.</w:t>
      </w:r>
      <w:r>
        <w:rPr>
          <w:rFonts w:ascii="GHEA Grapalat" w:hAnsi="GHEA Grapalat"/>
          <w:i w:val="0"/>
          <w:sz w:val="24"/>
          <w:szCs w:val="24"/>
          <w:lang w:val="en-US"/>
        </w:rPr>
        <w:t>am</w:t>
      </w:r>
    </w:p>
    <w:p w:rsidR="00754697" w:rsidRPr="009044F1"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0627F7">
        <w:rPr>
          <w:rFonts w:ascii="GHEA Grapalat" w:hAnsi="GHEA Grapalat"/>
          <w:i w:val="0"/>
          <w:sz w:val="24"/>
          <w:szCs w:val="24"/>
        </w:rPr>
        <w:t xml:space="preserve">«Основная школа </w:t>
      </w:r>
      <w:r w:rsidR="000627F7" w:rsidRPr="00364042">
        <w:rPr>
          <w:rFonts w:ascii="GHEA Grapalat" w:hAnsi="GHEA Grapalat"/>
          <w:i w:val="0"/>
          <w:sz w:val="24"/>
          <w:szCs w:val="24"/>
        </w:rPr>
        <w:t>№ 3  города Масис Араратской области Республики Армения</w:t>
      </w:r>
      <w:r w:rsidR="000627F7">
        <w:rPr>
          <w:rFonts w:ascii="GHEA Grapalat" w:hAnsi="GHEA Grapalat"/>
          <w:i w:val="0"/>
          <w:sz w:val="24"/>
          <w:szCs w:val="24"/>
        </w:rPr>
        <w:t>»</w:t>
      </w:r>
      <w:r w:rsidR="000627F7" w:rsidRPr="00364042">
        <w:rPr>
          <w:rFonts w:ascii="GHEA Grapalat" w:hAnsi="GHEA Grapalat"/>
          <w:i w:val="0"/>
          <w:sz w:val="24"/>
          <w:szCs w:val="24"/>
        </w:rPr>
        <w:t xml:space="preserve"> ГНКО</w:t>
      </w:r>
    </w:p>
    <w:p w:rsidR="000627F7" w:rsidRDefault="000627F7">
      <w:pPr>
        <w:rPr>
          <w:rFonts w:ascii="GHEA Grapalat" w:hAnsi="GHEA Grapalat"/>
          <w:i/>
        </w:rPr>
      </w:pPr>
      <w:r>
        <w:rPr>
          <w:rFonts w:ascii="GHEA Grapalat" w:hAnsi="GHEA Grapalat"/>
          <w:i/>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0627F7">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0627F7">
        <w:rPr>
          <w:rFonts w:ascii="GHEA Grapalat" w:hAnsi="GHEA Grapalat"/>
          <w:i/>
          <w:lang w:val="en-US"/>
        </w:rPr>
        <w:t>AMM</w:t>
      </w:r>
      <w:r w:rsidR="000627F7" w:rsidRPr="000627F7">
        <w:rPr>
          <w:rFonts w:ascii="GHEA Grapalat" w:hAnsi="GHEA Grapalat"/>
          <w:i/>
        </w:rPr>
        <w:t>3</w:t>
      </w:r>
      <w:r w:rsidR="000627F7">
        <w:rPr>
          <w:rFonts w:ascii="GHEA Grapalat" w:hAnsi="GHEA Grapalat"/>
          <w:i/>
          <w:lang w:val="en-US"/>
        </w:rPr>
        <w:t>HD</w:t>
      </w:r>
      <w:r w:rsidR="000627F7" w:rsidRPr="000627F7">
        <w:rPr>
          <w:rFonts w:ascii="GHEA Grapalat" w:hAnsi="GHEA Grapalat"/>
          <w:i/>
        </w:rPr>
        <w:t>-</w:t>
      </w:r>
      <w:r w:rsidR="000627F7">
        <w:rPr>
          <w:rFonts w:ascii="GHEA Grapalat" w:hAnsi="GHEA Grapalat"/>
          <w:i/>
          <w:lang w:val="en-US"/>
        </w:rPr>
        <w:t>GH</w:t>
      </w:r>
      <w:r w:rsidR="000627F7" w:rsidRPr="009044F1">
        <w:rPr>
          <w:rFonts w:ascii="GHEA Grapalat" w:hAnsi="GHEA Grapalat"/>
          <w:i/>
        </w:rPr>
        <w:t>APDzB</w:t>
      </w:r>
      <w:r w:rsidR="000627F7" w:rsidRPr="000627F7">
        <w:rPr>
          <w:rFonts w:ascii="GHEA Grapalat" w:hAnsi="GHEA Grapalat"/>
          <w:i/>
        </w:rPr>
        <w:t>-26/01</w:t>
      </w:r>
      <w:r w:rsidR="001B32D9" w:rsidRPr="001B32D9">
        <w:rPr>
          <w:rFonts w:ascii="GHEA Grapalat" w:hAnsi="GHEA Grapalat" w:cs="Times Armenian"/>
          <w:i/>
        </w:rPr>
        <w:br/>
      </w:r>
      <w:r w:rsidR="00A46F92">
        <w:rPr>
          <w:rFonts w:ascii="GHEA Grapalat" w:hAnsi="GHEA Grapalat"/>
          <w:i/>
        </w:rPr>
        <w:t xml:space="preserve">№ </w:t>
      </w:r>
      <w:r w:rsidR="000627F7">
        <w:rPr>
          <w:rFonts w:ascii="GHEA Grapalat" w:hAnsi="GHEA Grapalat"/>
          <w:i/>
        </w:rPr>
        <w:t>01</w:t>
      </w:r>
      <w:r w:rsidR="00096865" w:rsidRPr="009044F1">
        <w:rPr>
          <w:rFonts w:ascii="GHEA Grapalat" w:hAnsi="GHEA Grapalat"/>
          <w:i/>
        </w:rPr>
        <w:t xml:space="preserve"> от </w:t>
      </w:r>
      <w:r w:rsidR="000627F7">
        <w:rPr>
          <w:rFonts w:ascii="GHEA Grapalat" w:hAnsi="GHEA Grapalat"/>
          <w:i/>
        </w:rPr>
        <w:t>12 декабря</w:t>
      </w:r>
      <w:r w:rsidR="00096865" w:rsidRPr="009044F1">
        <w:rPr>
          <w:rFonts w:ascii="GHEA Grapalat" w:hAnsi="GHEA Grapalat"/>
          <w:i/>
        </w:rPr>
        <w:t xml:space="preserve"> 20</w:t>
      </w:r>
      <w:r w:rsidR="000627F7">
        <w:rPr>
          <w:rFonts w:ascii="GHEA Grapalat" w:hAnsi="GHEA Grapalat"/>
          <w:i/>
        </w:rPr>
        <w:t>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0627F7" w:rsidP="00B46D58">
      <w:pPr>
        <w:pStyle w:val="BodyText"/>
        <w:widowControl w:val="0"/>
        <w:spacing w:after="160"/>
        <w:ind w:right="-7" w:firstLine="567"/>
        <w:jc w:val="center"/>
        <w:rPr>
          <w:rFonts w:ascii="GHEA Grapalat" w:hAnsi="GHEA Grapalat"/>
        </w:rPr>
      </w:pPr>
      <w:r>
        <w:rPr>
          <w:rFonts w:ascii="GHEA Grapalat" w:hAnsi="GHEA Grapalat"/>
          <w:i/>
        </w:rPr>
        <w:t xml:space="preserve">«Основная школа </w:t>
      </w:r>
      <w:r w:rsidRPr="00364042">
        <w:rPr>
          <w:rFonts w:ascii="GHEA Grapalat" w:hAnsi="GHEA Grapalat"/>
          <w:i/>
        </w:rPr>
        <w:t>№ 3  города Масис Араратской области Республики Армения</w:t>
      </w:r>
      <w:r>
        <w:rPr>
          <w:rFonts w:ascii="GHEA Grapalat" w:hAnsi="GHEA Grapalat"/>
          <w:i/>
        </w:rPr>
        <w:t>»</w:t>
      </w:r>
      <w:r w:rsidRPr="00364042">
        <w:rPr>
          <w:rFonts w:ascii="GHEA Grapalat" w:hAnsi="GHEA Grapalat"/>
          <w:i/>
        </w:rPr>
        <w:t xml:space="preserve"> ГНКО</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0627F7" w:rsidP="000627F7">
      <w:pPr>
        <w:pStyle w:val="BodyText"/>
        <w:widowControl w:val="0"/>
        <w:spacing w:after="160"/>
        <w:ind w:right="-7"/>
        <w:jc w:val="center"/>
        <w:rPr>
          <w:rFonts w:ascii="GHEA Grapalat" w:hAnsi="GHEA Grapalat"/>
        </w:rPr>
      </w:pPr>
      <w:r w:rsidRPr="000627F7">
        <w:rPr>
          <w:rFonts w:ascii="GHEA Grapalat" w:hAnsi="GHEA Grapalat"/>
          <w:caps/>
        </w:rPr>
        <w:t>Запрос котировок</w:t>
      </w:r>
      <w:r w:rsidR="002B32D6" w:rsidRPr="009044F1">
        <w:rPr>
          <w:rFonts w:ascii="GHEA Grapalat" w:hAnsi="GHEA Grapalat"/>
        </w:rPr>
        <w:t xml:space="preserve">, ОБЪЯВЛЕННЫЙ С ЦЕЛЬЮ ПРИОБРЕТЕНИЯ </w:t>
      </w:r>
      <w:r>
        <w:rPr>
          <w:rFonts w:ascii="GHEA Grapalat" w:hAnsi="GHEA Grapalat"/>
        </w:rPr>
        <w:t>ПИЩЕВЫХ ПРОДУКТОВ</w:t>
      </w:r>
      <w:r w:rsidR="002B32D6" w:rsidRPr="009044F1">
        <w:rPr>
          <w:rFonts w:ascii="GHEA Grapalat" w:hAnsi="GHEA Grapalat"/>
        </w:rPr>
        <w:t xml:space="preserve"> ДЛЯ НУЖД </w:t>
      </w:r>
      <w:r>
        <w:rPr>
          <w:rFonts w:ascii="GHEA Grapalat" w:hAnsi="GHEA Grapalat"/>
          <w:i/>
        </w:rPr>
        <w:t xml:space="preserve">«Основная школа </w:t>
      </w:r>
      <w:r w:rsidRPr="00364042">
        <w:rPr>
          <w:rFonts w:ascii="GHEA Grapalat" w:hAnsi="GHEA Grapalat"/>
          <w:i/>
        </w:rPr>
        <w:t>№ 3  города Масис Араратской области Республики Армения</w:t>
      </w:r>
      <w:r>
        <w:rPr>
          <w:rFonts w:ascii="GHEA Grapalat" w:hAnsi="GHEA Grapalat"/>
          <w:i/>
        </w:rPr>
        <w:t>»</w:t>
      </w:r>
      <w:r w:rsidRPr="00364042">
        <w:rPr>
          <w:rFonts w:ascii="GHEA Grapalat" w:hAnsi="GHEA Grapalat"/>
          <w:i/>
        </w:rPr>
        <w:t xml:space="preserve"> ГНКО</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0627F7" w:rsidRPr="009044F1" w:rsidRDefault="000627F7" w:rsidP="000627F7">
      <w:pPr>
        <w:pStyle w:val="BodyText"/>
        <w:widowControl w:val="0"/>
        <w:spacing w:after="160"/>
        <w:ind w:right="-7"/>
        <w:jc w:val="center"/>
        <w:rPr>
          <w:rFonts w:ascii="GHEA Grapalat" w:hAnsi="GHEA Grapalat"/>
        </w:rPr>
      </w:pPr>
      <w:r>
        <w:rPr>
          <w:rFonts w:ascii="GHEA Grapalat" w:hAnsi="GHEA Grapalat"/>
        </w:rPr>
        <w:t>ПИЩЕВЫЕ ПРОДУКТЫ</w:t>
      </w:r>
      <w:r w:rsidRPr="009044F1">
        <w:rPr>
          <w:rFonts w:ascii="GHEA Grapalat" w:hAnsi="GHEA Grapalat"/>
        </w:rPr>
        <w:t xml:space="preserve"> ДЛЯ НУЖД </w:t>
      </w:r>
      <w:r>
        <w:rPr>
          <w:rFonts w:ascii="GHEA Grapalat" w:hAnsi="GHEA Grapalat"/>
          <w:i/>
        </w:rPr>
        <w:t xml:space="preserve">«Основная школа </w:t>
      </w:r>
      <w:r w:rsidRPr="00364042">
        <w:rPr>
          <w:rFonts w:ascii="GHEA Grapalat" w:hAnsi="GHEA Grapalat"/>
          <w:i/>
        </w:rPr>
        <w:t>№ 3  города Масис Араратской области Республики Армения</w:t>
      </w:r>
      <w:r>
        <w:rPr>
          <w:rFonts w:ascii="GHEA Grapalat" w:hAnsi="GHEA Grapalat"/>
          <w:i/>
        </w:rPr>
        <w:t>»</w:t>
      </w:r>
      <w:r w:rsidRPr="00364042">
        <w:rPr>
          <w:rFonts w:ascii="GHEA Grapalat" w:hAnsi="GHEA Grapalat"/>
          <w:i/>
        </w:rPr>
        <w:t xml:space="preserve"> ГНКО</w:t>
      </w:r>
    </w:p>
    <w:p w:rsidR="00160AE4" w:rsidRPr="009044F1" w:rsidRDefault="00160AE4" w:rsidP="00B46D58">
      <w:pPr>
        <w:widowControl w:val="0"/>
        <w:spacing w:after="160"/>
        <w:ind w:firstLine="567"/>
        <w:jc w:val="center"/>
        <w:rPr>
          <w:rFonts w:ascii="GHEA Grapalat" w:hAnsi="GHEA Grapalat"/>
          <w:i/>
        </w:rPr>
      </w:pP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627F7" w:rsidRPr="000627F7">
        <w:rPr>
          <w:rFonts w:ascii="GHEA Grapalat" w:hAnsi="GHEA Grapalat"/>
          <w:caps/>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965EC">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627F7">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0627F7">
        <w:rPr>
          <w:rFonts w:ascii="GHEA Grapalat" w:hAnsi="GHEA Grapalat"/>
          <w:i/>
          <w:lang w:val="en-US"/>
        </w:rPr>
        <w:t>AMM</w:t>
      </w:r>
      <w:r w:rsidR="000627F7" w:rsidRPr="000627F7">
        <w:rPr>
          <w:rFonts w:ascii="GHEA Grapalat" w:hAnsi="GHEA Grapalat"/>
          <w:i/>
        </w:rPr>
        <w:t>3</w:t>
      </w:r>
      <w:r w:rsidR="000627F7">
        <w:rPr>
          <w:rFonts w:ascii="GHEA Grapalat" w:hAnsi="GHEA Grapalat"/>
          <w:i/>
          <w:lang w:val="en-US"/>
        </w:rPr>
        <w:t>HD</w:t>
      </w:r>
      <w:r w:rsidR="000627F7" w:rsidRPr="000627F7">
        <w:rPr>
          <w:rFonts w:ascii="GHEA Grapalat" w:hAnsi="GHEA Grapalat"/>
          <w:i/>
        </w:rPr>
        <w:t>-</w:t>
      </w:r>
      <w:r w:rsidR="000627F7">
        <w:rPr>
          <w:rFonts w:ascii="GHEA Grapalat" w:hAnsi="GHEA Grapalat"/>
          <w:i/>
          <w:lang w:val="en-US"/>
        </w:rPr>
        <w:t>GH</w:t>
      </w:r>
      <w:r w:rsidR="000627F7" w:rsidRPr="009044F1">
        <w:rPr>
          <w:rFonts w:ascii="GHEA Grapalat" w:hAnsi="GHEA Grapalat"/>
          <w:i/>
        </w:rPr>
        <w:t>APDzB</w:t>
      </w:r>
      <w:r w:rsidR="000627F7" w:rsidRPr="000627F7">
        <w:rPr>
          <w:rFonts w:ascii="GHEA Grapalat" w:hAnsi="GHEA Grapalat"/>
          <w:i/>
        </w:rPr>
        <w:t>-26/01</w:t>
      </w:r>
      <w:r w:rsidR="000627F7"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8" w:history="1">
        <w:r w:rsidR="000627F7" w:rsidRPr="006E5250">
          <w:rPr>
            <w:rStyle w:val="Hyperlink"/>
            <w:rFonts w:ascii="GHEA Grapalat" w:hAnsi="GHEA Grapalat"/>
            <w:sz w:val="24"/>
            <w:szCs w:val="24"/>
          </w:rPr>
          <w:t>hzakaryan@yandex.ru</w:t>
        </w:r>
      </w:hyperlink>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627F7">
        <w:rPr>
          <w:rFonts w:ascii="GHEA Grapalat" w:hAnsi="GHEA Grapalat"/>
          <w:i w:val="0"/>
          <w:sz w:val="24"/>
          <w:szCs w:val="24"/>
        </w:rPr>
        <w:t xml:space="preserve">Пищевые продукты </w:t>
      </w:r>
      <w:r w:rsidRPr="009044F1">
        <w:rPr>
          <w:rFonts w:ascii="GHEA Grapalat" w:hAnsi="GHEA Grapalat"/>
          <w:i w:val="0"/>
          <w:sz w:val="24"/>
          <w:szCs w:val="24"/>
        </w:rPr>
        <w:t xml:space="preserve"> (далее — также товар) для нужд </w:t>
      </w:r>
      <w:r w:rsidR="000627F7">
        <w:rPr>
          <w:rFonts w:ascii="GHEA Grapalat" w:hAnsi="GHEA Grapalat"/>
          <w:i w:val="0"/>
          <w:sz w:val="24"/>
          <w:szCs w:val="24"/>
        </w:rPr>
        <w:t xml:space="preserve">«Основная школа </w:t>
      </w:r>
      <w:r w:rsidR="000627F7" w:rsidRPr="00364042">
        <w:rPr>
          <w:rFonts w:ascii="GHEA Grapalat" w:hAnsi="GHEA Grapalat"/>
          <w:i w:val="0"/>
          <w:sz w:val="24"/>
          <w:szCs w:val="24"/>
        </w:rPr>
        <w:t>№ 3  города Масис Араратской области Республики Армения</w:t>
      </w:r>
      <w:r w:rsidR="000627F7">
        <w:rPr>
          <w:rFonts w:ascii="GHEA Grapalat" w:hAnsi="GHEA Grapalat"/>
          <w:i w:val="0"/>
          <w:sz w:val="24"/>
          <w:szCs w:val="24"/>
        </w:rPr>
        <w:t>»</w:t>
      </w:r>
      <w:r w:rsidR="000627F7" w:rsidRPr="00364042">
        <w:rPr>
          <w:rFonts w:ascii="GHEA Grapalat" w:hAnsi="GHEA Grapalat"/>
          <w:i w:val="0"/>
          <w:sz w:val="24"/>
          <w:szCs w:val="24"/>
        </w:rPr>
        <w:t xml:space="preserve"> ГНКО</w:t>
      </w:r>
      <w:r w:rsidRPr="009044F1">
        <w:rPr>
          <w:rFonts w:ascii="GHEA Grapalat" w:hAnsi="GHEA Grapalat"/>
          <w:i w:val="0"/>
          <w:sz w:val="24"/>
          <w:szCs w:val="24"/>
        </w:rPr>
        <w:t xml:space="preserve">, которые сгруппированы в лоты </w:t>
      </w:r>
      <w:r w:rsidR="000627F7">
        <w:rPr>
          <w:rFonts w:ascii="GHEA Grapalat" w:hAnsi="GHEA Grapalat"/>
          <w:i w:val="0"/>
          <w:sz w:val="24"/>
          <w:szCs w:val="24"/>
        </w:rPr>
        <w:t>5</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627F7" w:rsidRPr="009044F1" w:rsidTr="00AD432A">
        <w:trPr>
          <w:jc w:val="center"/>
        </w:trPr>
        <w:tc>
          <w:tcPr>
            <w:tcW w:w="1530" w:type="dxa"/>
            <w:vAlign w:val="center"/>
          </w:tcPr>
          <w:p w:rsidR="000627F7" w:rsidRPr="009044F1" w:rsidRDefault="000627F7" w:rsidP="000627F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0627F7" w:rsidRPr="001B2CD8" w:rsidRDefault="000627F7" w:rsidP="000627F7">
            <w:pPr>
              <w:pStyle w:val="BodyTextIndent2"/>
              <w:spacing w:line="240" w:lineRule="auto"/>
              <w:ind w:firstLine="0"/>
              <w:jc w:val="center"/>
              <w:rPr>
                <w:rFonts w:ascii="GHEA Grapalat" w:hAnsi="GHEA Grapalat"/>
                <w:sz w:val="16"/>
                <w:lang w:val="hy-AM"/>
              </w:rPr>
            </w:pPr>
            <w:r>
              <w:rPr>
                <w:rFonts w:ascii="GHEA Grapalat" w:hAnsi="GHEA Grapalat"/>
                <w:sz w:val="16"/>
                <w:lang w:val="hy-AM"/>
              </w:rPr>
              <w:t>1920000</w:t>
            </w:r>
          </w:p>
        </w:tc>
        <w:tc>
          <w:tcPr>
            <w:tcW w:w="6458" w:type="dxa"/>
            <w:vAlign w:val="center"/>
          </w:tcPr>
          <w:p w:rsidR="000627F7" w:rsidRPr="000627F7" w:rsidRDefault="000627F7" w:rsidP="000627F7">
            <w:pPr>
              <w:pStyle w:val="BodyTextIndent2"/>
              <w:spacing w:line="240" w:lineRule="auto"/>
              <w:ind w:firstLine="0"/>
              <w:rPr>
                <w:rFonts w:ascii="GHEA Grapalat" w:hAnsi="GHEA Grapalat"/>
              </w:rPr>
            </w:pPr>
            <w:r>
              <w:rPr>
                <w:rFonts w:ascii="GHEA Grapalat" w:hAnsi="GHEA Grapalat"/>
              </w:rPr>
              <w:t>Йогурт</w:t>
            </w:r>
          </w:p>
        </w:tc>
      </w:tr>
      <w:tr w:rsidR="000627F7" w:rsidRPr="009044F1" w:rsidTr="00AD432A">
        <w:trPr>
          <w:jc w:val="center"/>
        </w:trPr>
        <w:tc>
          <w:tcPr>
            <w:tcW w:w="1530" w:type="dxa"/>
            <w:vAlign w:val="center"/>
          </w:tcPr>
          <w:p w:rsidR="000627F7" w:rsidRPr="009044F1" w:rsidRDefault="000627F7" w:rsidP="000627F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0627F7" w:rsidRPr="001B2CD8" w:rsidRDefault="000627F7" w:rsidP="000627F7">
            <w:pPr>
              <w:pStyle w:val="BodyTextIndent2"/>
              <w:spacing w:line="240" w:lineRule="auto"/>
              <w:ind w:firstLine="0"/>
              <w:jc w:val="center"/>
              <w:rPr>
                <w:rFonts w:ascii="GHEA Grapalat" w:hAnsi="GHEA Grapalat"/>
                <w:sz w:val="16"/>
                <w:lang w:val="hy-AM"/>
              </w:rPr>
            </w:pPr>
            <w:r>
              <w:rPr>
                <w:rFonts w:ascii="GHEA Grapalat" w:hAnsi="GHEA Grapalat"/>
                <w:sz w:val="16"/>
                <w:lang w:val="hy-AM"/>
              </w:rPr>
              <w:t>1728000</w:t>
            </w:r>
          </w:p>
        </w:tc>
        <w:tc>
          <w:tcPr>
            <w:tcW w:w="6458" w:type="dxa"/>
            <w:vAlign w:val="center"/>
          </w:tcPr>
          <w:p w:rsidR="000627F7" w:rsidRPr="000627F7" w:rsidRDefault="000627F7" w:rsidP="000627F7">
            <w:pPr>
              <w:pStyle w:val="BodyTextIndent2"/>
              <w:spacing w:line="240" w:lineRule="auto"/>
              <w:ind w:firstLine="0"/>
              <w:rPr>
                <w:rFonts w:ascii="GHEA Grapalat" w:hAnsi="GHEA Grapalat"/>
              </w:rPr>
            </w:pPr>
            <w:r>
              <w:rPr>
                <w:rFonts w:ascii="GHEA Grapalat" w:hAnsi="GHEA Grapalat"/>
              </w:rPr>
              <w:t>Булки</w:t>
            </w:r>
          </w:p>
        </w:tc>
      </w:tr>
      <w:tr w:rsidR="000627F7" w:rsidRPr="009044F1" w:rsidTr="00AD432A">
        <w:trPr>
          <w:jc w:val="center"/>
        </w:trPr>
        <w:tc>
          <w:tcPr>
            <w:tcW w:w="1530" w:type="dxa"/>
            <w:vAlign w:val="center"/>
          </w:tcPr>
          <w:p w:rsidR="000627F7" w:rsidRPr="009044F1" w:rsidRDefault="000627F7" w:rsidP="000627F7">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vAlign w:val="center"/>
          </w:tcPr>
          <w:p w:rsidR="000627F7" w:rsidRPr="001B2CD8" w:rsidRDefault="000627F7" w:rsidP="000627F7">
            <w:pPr>
              <w:pStyle w:val="BodyTextIndent2"/>
              <w:spacing w:line="240" w:lineRule="auto"/>
              <w:ind w:firstLine="0"/>
              <w:jc w:val="center"/>
              <w:rPr>
                <w:rFonts w:ascii="GHEA Grapalat" w:hAnsi="GHEA Grapalat"/>
                <w:lang w:val="hy-AM"/>
              </w:rPr>
            </w:pPr>
            <w:r>
              <w:rPr>
                <w:rFonts w:ascii="GHEA Grapalat" w:hAnsi="GHEA Grapalat"/>
                <w:lang w:val="hy-AM"/>
              </w:rPr>
              <w:t>430100</w:t>
            </w:r>
          </w:p>
        </w:tc>
        <w:tc>
          <w:tcPr>
            <w:tcW w:w="6458" w:type="dxa"/>
            <w:vAlign w:val="center"/>
          </w:tcPr>
          <w:p w:rsidR="000627F7" w:rsidRPr="000627F7" w:rsidRDefault="000627F7" w:rsidP="000627F7">
            <w:pPr>
              <w:pStyle w:val="BodyTextIndent2"/>
              <w:spacing w:line="240" w:lineRule="auto"/>
              <w:ind w:firstLine="0"/>
              <w:rPr>
                <w:rFonts w:ascii="GHEA Grapalat" w:hAnsi="GHEA Grapalat"/>
              </w:rPr>
            </w:pPr>
            <w:r>
              <w:rPr>
                <w:rFonts w:ascii="GHEA Grapalat" w:hAnsi="GHEA Grapalat"/>
              </w:rPr>
              <w:t>Печенье</w:t>
            </w:r>
          </w:p>
        </w:tc>
      </w:tr>
      <w:tr w:rsidR="000627F7" w:rsidRPr="009044F1" w:rsidTr="00AD432A">
        <w:trPr>
          <w:jc w:val="center"/>
        </w:trPr>
        <w:tc>
          <w:tcPr>
            <w:tcW w:w="1530" w:type="dxa"/>
            <w:vAlign w:val="center"/>
          </w:tcPr>
          <w:p w:rsidR="000627F7" w:rsidRPr="009044F1" w:rsidRDefault="000627F7" w:rsidP="000627F7">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246" w:type="dxa"/>
            <w:vAlign w:val="center"/>
          </w:tcPr>
          <w:p w:rsidR="000627F7" w:rsidRPr="001B2CD8" w:rsidRDefault="000627F7" w:rsidP="000627F7">
            <w:pPr>
              <w:pStyle w:val="BodyTextIndent2"/>
              <w:spacing w:line="240" w:lineRule="auto"/>
              <w:ind w:firstLine="0"/>
              <w:jc w:val="center"/>
              <w:rPr>
                <w:rFonts w:ascii="GHEA Grapalat" w:hAnsi="GHEA Grapalat"/>
                <w:lang w:val="hy-AM"/>
              </w:rPr>
            </w:pPr>
            <w:r>
              <w:rPr>
                <w:rFonts w:ascii="GHEA Grapalat" w:hAnsi="GHEA Grapalat"/>
                <w:lang w:val="hy-AM"/>
              </w:rPr>
              <w:t>416000</w:t>
            </w:r>
          </w:p>
        </w:tc>
        <w:tc>
          <w:tcPr>
            <w:tcW w:w="6458" w:type="dxa"/>
            <w:vAlign w:val="center"/>
          </w:tcPr>
          <w:p w:rsidR="000627F7" w:rsidRPr="000627F7" w:rsidRDefault="000627F7" w:rsidP="000627F7">
            <w:pPr>
              <w:pStyle w:val="BodyTextIndent2"/>
              <w:spacing w:line="240" w:lineRule="auto"/>
              <w:ind w:firstLine="0"/>
              <w:rPr>
                <w:rFonts w:ascii="GHEA Grapalat" w:hAnsi="GHEA Grapalat"/>
              </w:rPr>
            </w:pPr>
            <w:r>
              <w:rPr>
                <w:rFonts w:ascii="GHEA Grapalat" w:hAnsi="GHEA Grapalat"/>
              </w:rPr>
              <w:t>Банан</w:t>
            </w:r>
          </w:p>
        </w:tc>
      </w:tr>
      <w:tr w:rsidR="000627F7" w:rsidRPr="009044F1" w:rsidTr="00AD432A">
        <w:trPr>
          <w:jc w:val="center"/>
        </w:trPr>
        <w:tc>
          <w:tcPr>
            <w:tcW w:w="1530" w:type="dxa"/>
            <w:vAlign w:val="center"/>
          </w:tcPr>
          <w:p w:rsidR="000627F7" w:rsidRPr="009044F1" w:rsidRDefault="000627F7" w:rsidP="000627F7">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246" w:type="dxa"/>
            <w:vAlign w:val="center"/>
          </w:tcPr>
          <w:p w:rsidR="000627F7" w:rsidRPr="001B2CD8" w:rsidRDefault="000627F7" w:rsidP="000627F7">
            <w:pPr>
              <w:pStyle w:val="BodyTextIndent2"/>
              <w:spacing w:line="240" w:lineRule="auto"/>
              <w:ind w:firstLine="0"/>
              <w:jc w:val="center"/>
              <w:rPr>
                <w:rFonts w:ascii="GHEA Grapalat" w:hAnsi="GHEA Grapalat"/>
                <w:lang w:val="hy-AM"/>
              </w:rPr>
            </w:pPr>
            <w:r>
              <w:rPr>
                <w:rFonts w:ascii="GHEA Grapalat" w:hAnsi="GHEA Grapalat"/>
                <w:lang w:val="hy-AM"/>
              </w:rPr>
              <w:t>307200</w:t>
            </w:r>
          </w:p>
        </w:tc>
        <w:tc>
          <w:tcPr>
            <w:tcW w:w="6458" w:type="dxa"/>
            <w:vAlign w:val="center"/>
          </w:tcPr>
          <w:p w:rsidR="000627F7" w:rsidRPr="00615869" w:rsidRDefault="00615869" w:rsidP="000627F7">
            <w:pPr>
              <w:pStyle w:val="BodyTextIndent2"/>
              <w:spacing w:line="240" w:lineRule="auto"/>
              <w:ind w:firstLine="0"/>
              <w:rPr>
                <w:rFonts w:ascii="GHEA Grapalat" w:hAnsi="GHEA Grapalat"/>
              </w:rPr>
            </w:pPr>
            <w:r>
              <w:rPr>
                <w:rFonts w:ascii="GHEA Grapalat" w:hAnsi="GHEA Grapalat"/>
              </w:rPr>
              <w:t>Яблоко</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p>
    <w:p w:rsidR="0085236E" w:rsidRPr="00615869" w:rsidRDefault="00D54A25" w:rsidP="00615869">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 xml:space="preserve">В рамках настоящей процедуры </w:t>
      </w:r>
      <w:r w:rsidR="00615869" w:rsidRPr="009044F1">
        <w:rPr>
          <w:rFonts w:ascii="GHEA Grapalat" w:hAnsi="GHEA Grapalat"/>
          <w:sz w:val="24"/>
          <w:szCs w:val="24"/>
        </w:rPr>
        <w:t xml:space="preserve">предоплата </w:t>
      </w:r>
      <w:r w:rsidR="00615869">
        <w:rPr>
          <w:rFonts w:ascii="GHEA Grapalat" w:hAnsi="GHEA Grapalat"/>
          <w:sz w:val="24"/>
          <w:szCs w:val="24"/>
        </w:rPr>
        <w:t>не предусмотрена</w:t>
      </w:r>
      <w:r w:rsidR="00615869">
        <w:rPr>
          <w:rFonts w:ascii="GHEA Grapalat" w:hAnsi="GHEA Grapalat"/>
          <w:sz w:val="24"/>
          <w:szCs w:val="24"/>
          <w:lang w:val="hy-AM"/>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xml:space="preserve">, в период его нахождения автоматически приводит к </w:t>
      </w:r>
      <w:r w:rsidR="00445D45" w:rsidRPr="000B29DC">
        <w:rPr>
          <w:rFonts w:ascii="GHEA Grapalat" w:hAnsi="GHEA Grapalat"/>
        </w:rPr>
        <w:lastRenderedPageBreak/>
        <w:t>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sz w:val="24"/>
          <w:szCs w:val="24"/>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965EC">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15869" w:rsidRPr="009E059A">
        <w:rPr>
          <w:rFonts w:ascii="GHEA Grapalat" w:hAnsi="GHEA Grapalat"/>
          <w:i/>
          <w:sz w:val="24"/>
          <w:szCs w:val="24"/>
        </w:rPr>
        <w:t xml:space="preserve">Араратская область РА </w:t>
      </w:r>
      <w:r w:rsidR="00615869">
        <w:rPr>
          <w:rFonts w:ascii="GHEA Grapalat" w:hAnsi="GHEA Grapalat"/>
          <w:i/>
          <w:sz w:val="24"/>
          <w:szCs w:val="24"/>
        </w:rPr>
        <w:t xml:space="preserve"> </w:t>
      </w:r>
      <w:r w:rsidR="00615869" w:rsidRPr="009E059A">
        <w:rPr>
          <w:rFonts w:ascii="GHEA Grapalat" w:hAnsi="GHEA Grapalat"/>
          <w:i/>
          <w:sz w:val="24"/>
          <w:szCs w:val="24"/>
        </w:rPr>
        <w:t xml:space="preserve">г. Масис ул. </w:t>
      </w:r>
      <w:r w:rsidR="00615869">
        <w:rPr>
          <w:rFonts w:ascii="GHEA Grapalat" w:hAnsi="GHEA Grapalat"/>
          <w:i/>
          <w:sz w:val="24"/>
          <w:szCs w:val="24"/>
        </w:rPr>
        <w:t>Дпросаканнери</w:t>
      </w:r>
      <w:r w:rsidR="00615869" w:rsidRPr="009E059A">
        <w:rPr>
          <w:rFonts w:ascii="GHEA Grapalat" w:hAnsi="GHEA Grapalat"/>
          <w:i/>
          <w:sz w:val="24"/>
          <w:szCs w:val="24"/>
        </w:rPr>
        <w:t xml:space="preserve"> 24</w:t>
      </w:r>
      <w:r w:rsidR="00615869">
        <w:rPr>
          <w:rFonts w:ascii="GHEA Grapalat" w:hAnsi="GHEA Grapalat"/>
          <w:i/>
          <w:sz w:val="24"/>
          <w:szCs w:val="24"/>
        </w:rPr>
        <w:t xml:space="preserve">  </w:t>
      </w:r>
      <w:r w:rsidR="00615869">
        <w:rPr>
          <w:rFonts w:ascii="GHEA Grapalat" w:hAnsi="GHEA Grapalat"/>
          <w:sz w:val="24"/>
          <w:szCs w:val="24"/>
        </w:rPr>
        <w:t>не позднее</w:t>
      </w:r>
      <w:r w:rsidR="00615869" w:rsidRPr="000F0CA8">
        <w:rPr>
          <w:rFonts w:ascii="GHEA Grapalat" w:hAnsi="GHEA Grapalat"/>
          <w:i/>
          <w:sz w:val="24"/>
          <w:szCs w:val="24"/>
        </w:rPr>
        <w:t xml:space="preserve"> </w:t>
      </w:r>
      <w:r w:rsidR="00615869">
        <w:rPr>
          <w:rFonts w:ascii="GHEA Grapalat" w:hAnsi="GHEA Grapalat"/>
          <w:i/>
          <w:sz w:val="24"/>
          <w:szCs w:val="24"/>
        </w:rPr>
        <w:t>14</w:t>
      </w:r>
      <w:r w:rsidR="00615869" w:rsidRPr="009E059A">
        <w:rPr>
          <w:rFonts w:ascii="GHEA Grapalat" w:hAnsi="GHEA Grapalat"/>
          <w:i/>
          <w:sz w:val="24"/>
          <w:szCs w:val="24"/>
          <w:vertAlign w:val="superscript"/>
        </w:rPr>
        <w:t>00</w:t>
      </w:r>
      <w:r w:rsidR="00615869">
        <w:rPr>
          <w:rFonts w:ascii="GHEA Grapalat" w:hAnsi="GHEA Grapalat"/>
          <w:i/>
          <w:sz w:val="24"/>
          <w:szCs w:val="24"/>
          <w:vertAlign w:val="superscript"/>
        </w:rPr>
        <w:t xml:space="preserve">  </w:t>
      </w:r>
      <w:r w:rsidR="00615869">
        <w:rPr>
          <w:rFonts w:ascii="GHEA Grapalat" w:hAnsi="GHEA Grapalat"/>
          <w:i/>
          <w:sz w:val="24"/>
          <w:szCs w:val="24"/>
        </w:rPr>
        <w:t xml:space="preserve"> часов </w:t>
      </w:r>
      <w:r w:rsidR="00615869">
        <w:rPr>
          <w:rFonts w:ascii="GHEA Grapalat" w:hAnsi="GHEA Grapalat"/>
          <w:sz w:val="24"/>
          <w:szCs w:val="24"/>
        </w:rPr>
        <w:t>7</w:t>
      </w:r>
      <w:r>
        <w:rPr>
          <w:rFonts w:ascii="GHEA Grapalat" w:hAnsi="GHEA Grapalat"/>
          <w:sz w:val="24"/>
          <w:szCs w:val="24"/>
        </w:rPr>
        <w:t>-</w:t>
      </w:r>
      <w:r w:rsidR="00615869">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15869">
        <w:rPr>
          <w:rFonts w:ascii="GHEA Grapalat" w:hAnsi="GHEA Grapalat"/>
          <w:sz w:val="24"/>
          <w:szCs w:val="24"/>
        </w:rPr>
        <w:t>Асмик Ёлян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w:t>
      </w:r>
      <w:r w:rsidR="006A7E82" w:rsidRPr="00650DCD">
        <w:rPr>
          <w:rFonts w:ascii="GHEA Grapalat" w:hAnsi="GHEA Grapalat"/>
          <w:sz w:val="24"/>
          <w:szCs w:val="24"/>
        </w:rPr>
        <w:lastRenderedPageBreak/>
        <w:t xml:space="preserve">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15869">
        <w:rPr>
          <w:rFonts w:ascii="GHEA Grapalat" w:hAnsi="GHEA Grapalat"/>
          <w:sz w:val="24"/>
          <w:szCs w:val="24"/>
        </w:rPr>
        <w:t>7</w:t>
      </w:r>
      <w:r w:rsidRPr="009044F1">
        <w:rPr>
          <w:rFonts w:ascii="GHEA Grapalat" w:hAnsi="GHEA Grapalat"/>
          <w:sz w:val="24"/>
          <w:szCs w:val="24"/>
        </w:rPr>
        <w:t>"-</w:t>
      </w:r>
      <w:r w:rsidR="00615869">
        <w:rPr>
          <w:rFonts w:ascii="GHEA Grapalat" w:hAnsi="GHEA Grapalat"/>
          <w:sz w:val="24"/>
          <w:szCs w:val="24"/>
        </w:rPr>
        <w:t>о</w:t>
      </w:r>
      <w:r w:rsidRPr="009044F1">
        <w:rPr>
          <w:rFonts w:ascii="GHEA Grapalat" w:hAnsi="GHEA Grapalat"/>
          <w:sz w:val="24"/>
          <w:szCs w:val="24"/>
        </w:rPr>
        <w:t xml:space="preserve">й день в </w:t>
      </w:r>
      <w:r w:rsidR="00615869">
        <w:rPr>
          <w:rFonts w:ascii="GHEA Grapalat" w:hAnsi="GHEA Grapalat"/>
          <w:sz w:val="24"/>
          <w:szCs w:val="24"/>
        </w:rPr>
        <w:t>14</w:t>
      </w:r>
      <w:r w:rsidR="00615869" w:rsidRPr="00615869">
        <w:rPr>
          <w:rFonts w:ascii="GHEA Grapalat" w:hAnsi="GHEA Grapalat"/>
          <w:sz w:val="24"/>
          <w:szCs w:val="24"/>
          <w:vertAlign w:val="superscript"/>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w:t>
      </w:r>
      <w:r w:rsidRPr="009044F1">
        <w:rPr>
          <w:rFonts w:ascii="GHEA Grapalat" w:hAnsi="GHEA Grapalat"/>
          <w:sz w:val="24"/>
          <w:szCs w:val="24"/>
        </w:rPr>
        <w:lastRenderedPageBreak/>
        <w:t xml:space="preserve">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15869" w:rsidRPr="009044F1">
        <w:rPr>
          <w:rFonts w:ascii="GHEA Grapalat" w:hAnsi="GHEA Grapalat"/>
          <w:i w:val="0"/>
          <w:sz w:val="24"/>
          <w:szCs w:val="24"/>
        </w:rPr>
        <w:t xml:space="preserve">Республики Армения </w:t>
      </w:r>
      <w:r w:rsidR="00615869" w:rsidRPr="00812E17">
        <w:rPr>
          <w:rFonts w:ascii="GHEA Grapalat" w:hAnsi="GHEA Grapalat"/>
          <w:i w:val="0"/>
          <w:sz w:val="24"/>
          <w:szCs w:val="24"/>
        </w:rPr>
        <w:t>по курсу установленному ЦБ РА на день открытии заявки</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w:t>
      </w:r>
      <w:r w:rsidRPr="009775E8">
        <w:rPr>
          <w:rFonts w:ascii="GHEA Grapalat" w:hAnsi="GHEA Grapalat"/>
          <w:sz w:val="24"/>
          <w:szCs w:val="24"/>
        </w:rPr>
        <w:lastRenderedPageBreak/>
        <w:t xml:space="preserve">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w:t>
      </w:r>
      <w:r w:rsidR="0052468C" w:rsidRPr="00551FD6">
        <w:rPr>
          <w:rFonts w:ascii="GHEA Grapalat" w:hAnsi="GHEA Grapalat"/>
        </w:rPr>
        <w:lastRenderedPageBreak/>
        <w:t>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lastRenderedPageBreak/>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615869">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rsidR="003D57AD" w:rsidRPr="00615869" w:rsidRDefault="00A6609C" w:rsidP="00801A4F">
      <w:pPr>
        <w:widowControl w:val="0"/>
        <w:tabs>
          <w:tab w:val="left" w:pos="1276"/>
        </w:tabs>
        <w:spacing w:after="160"/>
        <w:ind w:firstLine="567"/>
        <w:jc w:val="both"/>
        <w:rPr>
          <w:rFonts w:ascii="Cambria Math" w:hAnsi="Cambria Math"/>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 xml:space="preserve">Обеспечение квалификации </w:t>
      </w:r>
      <w:r w:rsidR="003D57AD" w:rsidRPr="00370E40">
        <w:rPr>
          <w:rFonts w:ascii="GHEA Grapalat" w:hAnsi="GHEA Grapalat"/>
        </w:rPr>
        <w:lastRenderedPageBreak/>
        <w:t>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615869">
        <w:rPr>
          <w:rFonts w:ascii="Cambria Math" w:hAnsi="Cambria Math"/>
          <w:lang w:val="hy-AM"/>
        </w:rPr>
        <w:t>․</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lastRenderedPageBreak/>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15B52">
        <w:rPr>
          <w:rFonts w:ascii="GHEA Grapalat" w:hAnsi="GHEA Grapalat"/>
        </w:rPr>
        <w:t xml:space="preserve"> </w:t>
      </w:r>
      <w:r w:rsidR="001723D6" w:rsidRPr="001647D2">
        <w:rPr>
          <w:rFonts w:ascii="GHEA Grapalat" w:hAnsi="GHEA Grapalat"/>
        </w:rPr>
        <w:t xml:space="preserve"> </w:t>
      </w:r>
      <w:r w:rsidR="00315B52" w:rsidRPr="004A4643">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BE0C42" w:rsidRPr="00315B52" w:rsidRDefault="0058395E" w:rsidP="00315B52">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15B52">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w:t>
      </w:r>
      <w:r w:rsidR="00D32092" w:rsidRPr="00250377">
        <w:rPr>
          <w:rFonts w:ascii="GHEA Grapalat" w:hAnsi="GHEA Grapalat" w:cs="Sylfaen"/>
        </w:rPr>
        <w:lastRenderedPageBreak/>
        <w:t xml:space="preserve">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15B52">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15B52">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315B52" w:rsidRDefault="00315B52">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15B52"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15B52">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15B52">
        <w:rPr>
          <w:rFonts w:ascii="GHEA Grapalat" w:hAnsi="GHEA Grapalat"/>
          <w:sz w:val="24"/>
          <w:szCs w:val="24"/>
          <w:lang w:val="en-US"/>
        </w:rPr>
        <w:t>AMM</w:t>
      </w:r>
      <w:r w:rsidR="00315B52" w:rsidRPr="00315B52">
        <w:rPr>
          <w:rFonts w:ascii="GHEA Grapalat" w:hAnsi="GHEA Grapalat"/>
          <w:sz w:val="24"/>
          <w:szCs w:val="24"/>
        </w:rPr>
        <w:t>3</w:t>
      </w:r>
      <w:r w:rsidR="00315B52">
        <w:rPr>
          <w:rFonts w:ascii="GHEA Grapalat" w:hAnsi="GHEA Grapalat"/>
          <w:sz w:val="24"/>
          <w:szCs w:val="24"/>
          <w:lang w:val="en-US"/>
        </w:rPr>
        <w:t>HD</w:t>
      </w:r>
      <w:r w:rsidR="00315B52" w:rsidRPr="00315B52">
        <w:rPr>
          <w:rFonts w:ascii="GHEA Grapalat" w:hAnsi="GHEA Grapalat"/>
          <w:sz w:val="24"/>
          <w:szCs w:val="24"/>
        </w:rPr>
        <w:t>-</w:t>
      </w:r>
      <w:r w:rsidR="00315B52">
        <w:rPr>
          <w:rFonts w:ascii="GHEA Grapalat" w:hAnsi="GHEA Grapalat"/>
          <w:b/>
          <w:sz w:val="24"/>
          <w:szCs w:val="24"/>
          <w:lang w:val="en-US"/>
        </w:rPr>
        <w:t>GH</w:t>
      </w:r>
      <w:r w:rsidRPr="00374F4A">
        <w:rPr>
          <w:rFonts w:ascii="GHEA Grapalat" w:hAnsi="GHEA Grapalat"/>
          <w:b/>
          <w:sz w:val="24"/>
          <w:szCs w:val="24"/>
        </w:rPr>
        <w:t>APDzB-</w:t>
      </w:r>
      <w:r w:rsidR="00315B52" w:rsidRPr="00315B52">
        <w:rPr>
          <w:rFonts w:ascii="GHEA Grapalat" w:hAnsi="GHEA Grapalat"/>
          <w:b/>
          <w:sz w:val="24"/>
          <w:szCs w:val="24"/>
        </w:rPr>
        <w:t>26</w:t>
      </w:r>
      <w:r w:rsidRPr="00374F4A">
        <w:rPr>
          <w:rFonts w:ascii="GHEA Grapalat" w:hAnsi="GHEA Grapalat"/>
          <w:b/>
          <w:sz w:val="24"/>
          <w:szCs w:val="24"/>
        </w:rPr>
        <w:t>/</w:t>
      </w:r>
      <w:r w:rsidR="00315B52" w:rsidRPr="00315B52">
        <w:rPr>
          <w:rFonts w:ascii="GHEA Grapalat" w:hAnsi="GHEA Grapalat"/>
          <w:b/>
          <w:sz w:val="24"/>
          <w:szCs w:val="24"/>
        </w:rPr>
        <w:t>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627662">
        <w:rPr>
          <w:rFonts w:ascii="GHEA Grapalat" w:hAnsi="GHEA Grapalat"/>
          <w:b w:val="0"/>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315B52" w:rsidRDefault="00315B52" w:rsidP="00315B52">
      <w:pPr>
        <w:jc w:val="both"/>
        <w:rPr>
          <w:rFonts w:ascii="GHEA Grapalat" w:hAnsi="GHEA Grapalat" w:cs="Sylfaen"/>
        </w:rPr>
      </w:pPr>
      <w:r>
        <w:rPr>
          <w:rFonts w:ascii="GHEA Grapalat" w:hAnsi="GHEA Grapalat"/>
          <w:i/>
        </w:rPr>
        <w:t xml:space="preserve">«Основная школа </w:t>
      </w:r>
      <w:r w:rsidRPr="00364042">
        <w:rPr>
          <w:rFonts w:ascii="GHEA Grapalat" w:hAnsi="GHEA Grapalat"/>
          <w:i/>
        </w:rPr>
        <w:t>№ 3  города Масис Араратской области Республики Армения</w:t>
      </w:r>
      <w:r>
        <w:rPr>
          <w:rFonts w:ascii="GHEA Grapalat" w:hAnsi="GHEA Grapalat"/>
          <w:i/>
        </w:rPr>
        <w:t>»</w:t>
      </w:r>
      <w:r w:rsidRPr="00364042">
        <w:rPr>
          <w:rFonts w:ascii="GHEA Grapalat" w:hAnsi="GHEA Grapalat"/>
          <w:i/>
        </w:rPr>
        <w:t xml:space="preserve"> ГНКО</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315B52">
        <w:rPr>
          <w:rFonts w:ascii="GHEA Grapalat" w:hAnsi="GHEA Grapalat"/>
          <w:lang w:val="en-US"/>
        </w:rPr>
        <w:t>AMM</w:t>
      </w:r>
      <w:r w:rsidRPr="00315B52">
        <w:rPr>
          <w:rFonts w:ascii="GHEA Grapalat" w:hAnsi="GHEA Grapalat"/>
        </w:rPr>
        <w:t>3</w:t>
      </w:r>
      <w:r w:rsidRPr="00315B52">
        <w:rPr>
          <w:rFonts w:ascii="GHEA Grapalat" w:hAnsi="GHEA Grapalat"/>
          <w:lang w:val="en-US"/>
        </w:rPr>
        <w:t>HD</w:t>
      </w:r>
      <w:r w:rsidRPr="00315B52">
        <w:rPr>
          <w:rFonts w:ascii="GHEA Grapalat" w:hAnsi="GHEA Grapalat"/>
        </w:rPr>
        <w:t>-</w:t>
      </w:r>
      <w:r w:rsidRPr="00315B52">
        <w:rPr>
          <w:rFonts w:ascii="GHEA Grapalat" w:hAnsi="GHEA Grapalat"/>
          <w:lang w:val="en-US"/>
        </w:rPr>
        <w:t>GH</w:t>
      </w:r>
      <w:r w:rsidRPr="00315B52">
        <w:rPr>
          <w:rFonts w:ascii="GHEA Grapalat" w:hAnsi="GHEA Grapalat"/>
        </w:rPr>
        <w:t>APDzB-26/01</w:t>
      </w:r>
      <w:r w:rsidRPr="00315B52">
        <w:rPr>
          <w:rFonts w:ascii="GHEA Grapalat" w:hAnsi="GHEA Grapalat" w:cs="Sylfaen"/>
        </w:rPr>
        <w:t xml:space="preserve"> </w:t>
      </w:r>
      <w:r>
        <w:rPr>
          <w:rFonts w:ascii="GHEA Grapalat" w:hAnsi="GHEA Grapalat"/>
        </w:rPr>
        <w:t>запроса котирокок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E965EC">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E965EC" w:rsidRPr="00315B52">
        <w:rPr>
          <w:rFonts w:ascii="GHEA Grapalat" w:hAnsi="GHEA Grapalat"/>
          <w:lang w:val="en-US"/>
        </w:rPr>
        <w:t>AMM</w:t>
      </w:r>
      <w:r w:rsidR="00E965EC" w:rsidRPr="00315B52">
        <w:rPr>
          <w:rFonts w:ascii="GHEA Grapalat" w:hAnsi="GHEA Grapalat"/>
        </w:rPr>
        <w:t>3</w:t>
      </w:r>
      <w:r w:rsidR="00E965EC" w:rsidRPr="00315B52">
        <w:rPr>
          <w:rFonts w:ascii="GHEA Grapalat" w:hAnsi="GHEA Grapalat"/>
          <w:lang w:val="en-US"/>
        </w:rPr>
        <w:t>HD</w:t>
      </w:r>
      <w:r w:rsidR="00E965EC" w:rsidRPr="00315B52">
        <w:rPr>
          <w:rFonts w:ascii="GHEA Grapalat" w:hAnsi="GHEA Grapalat"/>
        </w:rPr>
        <w:t>-</w:t>
      </w:r>
      <w:r w:rsidR="00E965EC" w:rsidRPr="00315B52">
        <w:rPr>
          <w:rFonts w:ascii="GHEA Grapalat" w:hAnsi="GHEA Grapalat"/>
          <w:lang w:val="en-US"/>
        </w:rPr>
        <w:t>GH</w:t>
      </w:r>
      <w:r w:rsidR="00E965EC" w:rsidRPr="00315B52">
        <w:rPr>
          <w:rFonts w:ascii="GHEA Grapalat" w:hAnsi="GHEA Grapalat"/>
        </w:rPr>
        <w:t>APDzB-26/01</w:t>
      </w:r>
      <w:r w:rsidR="00E965EC" w:rsidRPr="00315B52">
        <w:rPr>
          <w:rFonts w:ascii="GHEA Grapalat" w:hAnsi="GHEA Grapalat" w:cs="Sylfaen"/>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E965EC">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627662">
        <w:rPr>
          <w:rFonts w:ascii="GHEA Grapalat" w:hAnsi="GHEA Grapalat"/>
          <w:b/>
        </w:rPr>
        <w:t>запрос котировок</w:t>
      </w:r>
      <w:r w:rsidR="00627662" w:rsidRPr="00AF791F">
        <w:rPr>
          <w:rFonts w:ascii="GHEA Grapalat" w:hAnsi="GHEA Grapalat"/>
        </w:rPr>
        <w:t xml:space="preserve"> </w:t>
      </w:r>
      <w:r w:rsidRPr="00AF791F">
        <w:rPr>
          <w:rFonts w:ascii="GHEA Grapalat" w:hAnsi="GHEA Grapalat"/>
        </w:rPr>
        <w:t xml:space="preserve">под кодом </w:t>
      </w:r>
      <w:r w:rsidR="00E965EC" w:rsidRPr="00315B52">
        <w:rPr>
          <w:rFonts w:ascii="GHEA Grapalat" w:hAnsi="GHEA Grapalat"/>
          <w:lang w:val="en-US"/>
        </w:rPr>
        <w:t>AMM</w:t>
      </w:r>
      <w:r w:rsidR="00E965EC" w:rsidRPr="00315B52">
        <w:rPr>
          <w:rFonts w:ascii="GHEA Grapalat" w:hAnsi="GHEA Grapalat"/>
        </w:rPr>
        <w:t>3</w:t>
      </w:r>
      <w:r w:rsidR="00E965EC" w:rsidRPr="00315B52">
        <w:rPr>
          <w:rFonts w:ascii="GHEA Grapalat" w:hAnsi="GHEA Grapalat"/>
          <w:lang w:val="en-US"/>
        </w:rPr>
        <w:t>HD</w:t>
      </w:r>
      <w:r w:rsidR="00E965EC" w:rsidRPr="00315B52">
        <w:rPr>
          <w:rFonts w:ascii="GHEA Grapalat" w:hAnsi="GHEA Grapalat"/>
        </w:rPr>
        <w:t>-</w:t>
      </w:r>
      <w:r w:rsidR="00E965EC" w:rsidRPr="00315B52">
        <w:rPr>
          <w:rFonts w:ascii="GHEA Grapalat" w:hAnsi="GHEA Grapalat"/>
          <w:lang w:val="en-US"/>
        </w:rPr>
        <w:t>GH</w:t>
      </w:r>
      <w:r w:rsidR="00E965EC" w:rsidRPr="00315B52">
        <w:rPr>
          <w:rFonts w:ascii="GHEA Grapalat" w:hAnsi="GHEA Grapalat"/>
        </w:rPr>
        <w:t>APDzB-26/01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65EC">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E965E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965EC">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E965EC" w:rsidRPr="00315B52">
        <w:rPr>
          <w:rFonts w:ascii="GHEA Grapalat" w:hAnsi="GHEA Grapalat"/>
          <w:sz w:val="24"/>
          <w:szCs w:val="24"/>
          <w:lang w:val="en-US"/>
        </w:rPr>
        <w:t>AMM</w:t>
      </w:r>
      <w:r w:rsidR="00E965EC" w:rsidRPr="00315B52">
        <w:rPr>
          <w:rFonts w:ascii="GHEA Grapalat" w:hAnsi="GHEA Grapalat"/>
          <w:sz w:val="24"/>
          <w:szCs w:val="24"/>
        </w:rPr>
        <w:t>3</w:t>
      </w:r>
      <w:r w:rsidR="00E965EC" w:rsidRPr="00315B52">
        <w:rPr>
          <w:rFonts w:ascii="GHEA Grapalat" w:hAnsi="GHEA Grapalat"/>
          <w:sz w:val="24"/>
          <w:szCs w:val="24"/>
          <w:lang w:val="en-US"/>
        </w:rPr>
        <w:t>HD</w:t>
      </w:r>
      <w:r w:rsidR="00E965EC" w:rsidRPr="00315B52">
        <w:rPr>
          <w:rFonts w:ascii="GHEA Grapalat" w:hAnsi="GHEA Grapalat"/>
          <w:sz w:val="24"/>
          <w:szCs w:val="24"/>
        </w:rPr>
        <w:t>-</w:t>
      </w:r>
      <w:r w:rsidR="00E965EC" w:rsidRPr="00315B52">
        <w:rPr>
          <w:rFonts w:ascii="GHEA Grapalat" w:hAnsi="GHEA Grapalat"/>
          <w:sz w:val="24"/>
          <w:szCs w:val="24"/>
          <w:lang w:val="en-US"/>
        </w:rPr>
        <w:t>GH</w:t>
      </w:r>
      <w:r w:rsidR="00E965EC" w:rsidRPr="00315B52">
        <w:rPr>
          <w:rFonts w:ascii="GHEA Grapalat" w:hAnsi="GHEA Grapalat"/>
          <w:sz w:val="24"/>
          <w:szCs w:val="24"/>
        </w:rPr>
        <w:t>APDzB-26/01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E965EC">
        <w:rPr>
          <w:rFonts w:ascii="GHEA Grapalat" w:hAnsi="GHEA Grapalat"/>
        </w:rPr>
        <w:t xml:space="preserve">запроса котировок </w:t>
      </w:r>
      <w:r w:rsidRPr="009044F1">
        <w:rPr>
          <w:rFonts w:ascii="GHEA Grapalat" w:hAnsi="GHEA Grapalat"/>
        </w:rPr>
        <w:t xml:space="preserve">под кодом </w:t>
      </w:r>
      <w:r w:rsidR="00E965EC" w:rsidRPr="00315B52">
        <w:rPr>
          <w:rFonts w:ascii="GHEA Grapalat" w:hAnsi="GHEA Grapalat"/>
          <w:lang w:val="en-US"/>
        </w:rPr>
        <w:t>AMM</w:t>
      </w:r>
      <w:r w:rsidR="00E965EC" w:rsidRPr="00315B52">
        <w:rPr>
          <w:rFonts w:ascii="GHEA Grapalat" w:hAnsi="GHEA Grapalat"/>
        </w:rPr>
        <w:t>3</w:t>
      </w:r>
      <w:r w:rsidR="00E965EC" w:rsidRPr="00315B52">
        <w:rPr>
          <w:rFonts w:ascii="GHEA Grapalat" w:hAnsi="GHEA Grapalat"/>
          <w:lang w:val="en-US"/>
        </w:rPr>
        <w:t>HD</w:t>
      </w:r>
      <w:r w:rsidR="00E965EC" w:rsidRPr="00315B52">
        <w:rPr>
          <w:rFonts w:ascii="GHEA Grapalat" w:hAnsi="GHEA Grapalat"/>
        </w:rPr>
        <w:t>-</w:t>
      </w:r>
      <w:r w:rsidR="00E965EC" w:rsidRPr="00315B52">
        <w:rPr>
          <w:rFonts w:ascii="GHEA Grapalat" w:hAnsi="GHEA Grapalat"/>
          <w:lang w:val="en-US"/>
        </w:rPr>
        <w:t>GH</w:t>
      </w:r>
      <w:r w:rsidR="00E965EC" w:rsidRPr="00315B52">
        <w:rPr>
          <w:rFonts w:ascii="GHEA Grapalat" w:hAnsi="GHEA Grapalat"/>
        </w:rPr>
        <w:t>APDzB-26/01</w:t>
      </w:r>
      <w:r w:rsidR="00E965EC">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4453"/>
        <w:gridCol w:w="3791"/>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2"/>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965EC" w:rsidRPr="00206AF8" w:rsidTr="00E965EC">
        <w:trPr>
          <w:trHeight w:val="696"/>
        </w:trPr>
        <w:tc>
          <w:tcPr>
            <w:tcW w:w="1042" w:type="dxa"/>
            <w:vMerge/>
            <w:vAlign w:val="center"/>
          </w:tcPr>
          <w:p w:rsidR="00E965EC" w:rsidRPr="00206AF8" w:rsidRDefault="00E965EC" w:rsidP="00FF3F2A">
            <w:pPr>
              <w:widowControl w:val="0"/>
              <w:jc w:val="center"/>
              <w:rPr>
                <w:rFonts w:ascii="GHEA Grapalat" w:hAnsi="GHEA Grapalat"/>
                <w:b/>
                <w:bCs/>
                <w:sz w:val="20"/>
                <w:szCs w:val="20"/>
              </w:rPr>
            </w:pPr>
          </w:p>
        </w:tc>
        <w:tc>
          <w:tcPr>
            <w:tcW w:w="4453" w:type="dxa"/>
            <w:vAlign w:val="center"/>
          </w:tcPr>
          <w:p w:rsidR="00E965EC" w:rsidRPr="00206AF8" w:rsidRDefault="00E965EC"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3791" w:type="dxa"/>
            <w:vAlign w:val="center"/>
          </w:tcPr>
          <w:p w:rsidR="00E965EC" w:rsidRPr="00206AF8" w:rsidRDefault="00E965EC"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965EC" w:rsidRPr="00206AF8" w:rsidTr="00E965EC">
        <w:tc>
          <w:tcPr>
            <w:tcW w:w="1042" w:type="dxa"/>
          </w:tcPr>
          <w:p w:rsidR="00E965EC" w:rsidRPr="00206AF8" w:rsidRDefault="00E965EC" w:rsidP="00FF3F2A">
            <w:pPr>
              <w:pStyle w:val="Heading3"/>
              <w:keepNext w:val="0"/>
              <w:widowControl w:val="0"/>
              <w:spacing w:line="240" w:lineRule="auto"/>
              <w:jc w:val="left"/>
              <w:rPr>
                <w:rFonts w:ascii="GHEA Grapalat" w:hAnsi="GHEA Grapalat"/>
                <w:b/>
              </w:rPr>
            </w:pPr>
          </w:p>
        </w:tc>
        <w:tc>
          <w:tcPr>
            <w:tcW w:w="4453" w:type="dxa"/>
          </w:tcPr>
          <w:p w:rsidR="00E965EC" w:rsidRPr="00206AF8" w:rsidRDefault="00E965EC" w:rsidP="00FF3F2A">
            <w:pPr>
              <w:pStyle w:val="Heading3"/>
              <w:keepNext w:val="0"/>
              <w:widowControl w:val="0"/>
              <w:spacing w:line="240" w:lineRule="auto"/>
              <w:jc w:val="left"/>
              <w:rPr>
                <w:rFonts w:ascii="GHEA Grapalat" w:hAnsi="GHEA Grapalat"/>
                <w:b/>
              </w:rPr>
            </w:pPr>
          </w:p>
        </w:tc>
        <w:tc>
          <w:tcPr>
            <w:tcW w:w="3791" w:type="dxa"/>
          </w:tcPr>
          <w:p w:rsidR="00E965EC" w:rsidRPr="00206AF8" w:rsidRDefault="00E965EC" w:rsidP="00FF3F2A">
            <w:pPr>
              <w:pStyle w:val="Heading3"/>
              <w:keepNext w:val="0"/>
              <w:widowControl w:val="0"/>
              <w:spacing w:line="240" w:lineRule="auto"/>
              <w:jc w:val="left"/>
              <w:rPr>
                <w:rFonts w:ascii="GHEA Grapalat" w:hAnsi="GHEA Grapalat"/>
                <w:b/>
              </w:rPr>
            </w:pPr>
          </w:p>
        </w:tc>
      </w:tr>
      <w:tr w:rsidR="00E965EC" w:rsidRPr="00206AF8" w:rsidTr="00E965EC">
        <w:tc>
          <w:tcPr>
            <w:tcW w:w="1042" w:type="dxa"/>
          </w:tcPr>
          <w:p w:rsidR="00E965EC" w:rsidRPr="00206AF8" w:rsidRDefault="00E965EC" w:rsidP="00FF3F2A">
            <w:pPr>
              <w:pStyle w:val="Heading3"/>
              <w:keepNext w:val="0"/>
              <w:widowControl w:val="0"/>
              <w:spacing w:line="240" w:lineRule="auto"/>
              <w:jc w:val="left"/>
              <w:rPr>
                <w:rFonts w:ascii="GHEA Grapalat" w:hAnsi="GHEA Grapalat"/>
                <w:b/>
              </w:rPr>
            </w:pPr>
          </w:p>
        </w:tc>
        <w:tc>
          <w:tcPr>
            <w:tcW w:w="4453" w:type="dxa"/>
          </w:tcPr>
          <w:p w:rsidR="00E965EC" w:rsidRPr="00206AF8" w:rsidRDefault="00E965EC" w:rsidP="00FF3F2A">
            <w:pPr>
              <w:pStyle w:val="Heading3"/>
              <w:keepNext w:val="0"/>
              <w:widowControl w:val="0"/>
              <w:spacing w:line="240" w:lineRule="auto"/>
              <w:jc w:val="left"/>
              <w:rPr>
                <w:rFonts w:ascii="GHEA Grapalat" w:hAnsi="GHEA Grapalat"/>
                <w:b/>
              </w:rPr>
            </w:pPr>
          </w:p>
        </w:tc>
        <w:tc>
          <w:tcPr>
            <w:tcW w:w="3791" w:type="dxa"/>
          </w:tcPr>
          <w:p w:rsidR="00E965EC" w:rsidRPr="00206AF8" w:rsidRDefault="00E965EC" w:rsidP="00FF3F2A">
            <w:pPr>
              <w:pStyle w:val="Heading3"/>
              <w:keepNext w:val="0"/>
              <w:widowControl w:val="0"/>
              <w:spacing w:line="240" w:lineRule="auto"/>
              <w:jc w:val="left"/>
              <w:rPr>
                <w:rFonts w:ascii="GHEA Grapalat" w:hAnsi="GHEA Grapalat"/>
                <w:b/>
              </w:rPr>
            </w:pPr>
          </w:p>
        </w:tc>
      </w:tr>
      <w:tr w:rsidR="00E965EC" w:rsidRPr="00206AF8" w:rsidTr="00E965EC">
        <w:tc>
          <w:tcPr>
            <w:tcW w:w="1042" w:type="dxa"/>
          </w:tcPr>
          <w:p w:rsidR="00E965EC" w:rsidRPr="00206AF8" w:rsidRDefault="00E965EC" w:rsidP="00FF3F2A">
            <w:pPr>
              <w:pStyle w:val="Heading3"/>
              <w:keepNext w:val="0"/>
              <w:widowControl w:val="0"/>
              <w:spacing w:line="240" w:lineRule="auto"/>
              <w:jc w:val="left"/>
              <w:rPr>
                <w:rFonts w:ascii="GHEA Grapalat" w:hAnsi="GHEA Grapalat"/>
                <w:b/>
              </w:rPr>
            </w:pPr>
          </w:p>
        </w:tc>
        <w:tc>
          <w:tcPr>
            <w:tcW w:w="4453" w:type="dxa"/>
          </w:tcPr>
          <w:p w:rsidR="00E965EC" w:rsidRPr="00206AF8" w:rsidRDefault="00E965EC" w:rsidP="00FF3F2A">
            <w:pPr>
              <w:pStyle w:val="Heading3"/>
              <w:keepNext w:val="0"/>
              <w:widowControl w:val="0"/>
              <w:spacing w:line="240" w:lineRule="auto"/>
              <w:jc w:val="left"/>
              <w:rPr>
                <w:rFonts w:ascii="GHEA Grapalat" w:hAnsi="GHEA Grapalat"/>
                <w:b/>
              </w:rPr>
            </w:pPr>
          </w:p>
        </w:tc>
        <w:tc>
          <w:tcPr>
            <w:tcW w:w="3791" w:type="dxa"/>
          </w:tcPr>
          <w:p w:rsidR="00E965EC" w:rsidRPr="00206AF8" w:rsidRDefault="00E965EC"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E965EC" w:rsidRPr="009044F1" w:rsidRDefault="00E965EC" w:rsidP="00E965E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315B52">
        <w:rPr>
          <w:rFonts w:ascii="GHEA Grapalat" w:hAnsi="GHEA Grapalat"/>
          <w:sz w:val="24"/>
          <w:szCs w:val="24"/>
          <w:lang w:val="en-US"/>
        </w:rPr>
        <w:t>AMM</w:t>
      </w:r>
      <w:r w:rsidRPr="00315B52">
        <w:rPr>
          <w:rFonts w:ascii="GHEA Grapalat" w:hAnsi="GHEA Grapalat"/>
          <w:sz w:val="24"/>
          <w:szCs w:val="24"/>
        </w:rPr>
        <w:t>3</w:t>
      </w:r>
      <w:r w:rsidRPr="00315B52">
        <w:rPr>
          <w:rFonts w:ascii="GHEA Grapalat" w:hAnsi="GHEA Grapalat"/>
          <w:sz w:val="24"/>
          <w:szCs w:val="24"/>
          <w:lang w:val="en-US"/>
        </w:rPr>
        <w:t>HD</w:t>
      </w:r>
      <w:r w:rsidRPr="00315B52">
        <w:rPr>
          <w:rFonts w:ascii="GHEA Grapalat" w:hAnsi="GHEA Grapalat"/>
          <w:sz w:val="24"/>
          <w:szCs w:val="24"/>
        </w:rPr>
        <w:t>-</w:t>
      </w:r>
      <w:r w:rsidRPr="00315B52">
        <w:rPr>
          <w:rFonts w:ascii="GHEA Grapalat" w:hAnsi="GHEA Grapalat"/>
          <w:sz w:val="24"/>
          <w:szCs w:val="24"/>
          <w:lang w:val="en-US"/>
        </w:rPr>
        <w:t>GH</w:t>
      </w:r>
      <w:r w:rsidRPr="00315B52">
        <w:rPr>
          <w:rFonts w:ascii="GHEA Grapalat" w:hAnsi="GHEA Grapalat"/>
          <w:sz w:val="24"/>
          <w:szCs w:val="24"/>
        </w:rPr>
        <w:t>APDzB-26/01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81E7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81E7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81E7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81E7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81E7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81E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9"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E965EC" w:rsidRPr="009044F1" w:rsidRDefault="00E965EC" w:rsidP="00E965E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315B52">
        <w:rPr>
          <w:rFonts w:ascii="GHEA Grapalat" w:hAnsi="GHEA Grapalat"/>
          <w:sz w:val="24"/>
          <w:szCs w:val="24"/>
          <w:lang w:val="en-US"/>
        </w:rPr>
        <w:t>AMM</w:t>
      </w:r>
      <w:r w:rsidRPr="00315B52">
        <w:rPr>
          <w:rFonts w:ascii="GHEA Grapalat" w:hAnsi="GHEA Grapalat"/>
          <w:sz w:val="24"/>
          <w:szCs w:val="24"/>
        </w:rPr>
        <w:t>3</w:t>
      </w:r>
      <w:r w:rsidRPr="00315B52">
        <w:rPr>
          <w:rFonts w:ascii="GHEA Grapalat" w:hAnsi="GHEA Grapalat"/>
          <w:sz w:val="24"/>
          <w:szCs w:val="24"/>
          <w:lang w:val="en-US"/>
        </w:rPr>
        <w:t>HD</w:t>
      </w:r>
      <w:r w:rsidRPr="00315B52">
        <w:rPr>
          <w:rFonts w:ascii="GHEA Grapalat" w:hAnsi="GHEA Grapalat"/>
          <w:sz w:val="24"/>
          <w:szCs w:val="24"/>
        </w:rPr>
        <w:t>-</w:t>
      </w:r>
      <w:r w:rsidRPr="00315B52">
        <w:rPr>
          <w:rFonts w:ascii="GHEA Grapalat" w:hAnsi="GHEA Grapalat"/>
          <w:sz w:val="24"/>
          <w:szCs w:val="24"/>
          <w:lang w:val="en-US"/>
        </w:rPr>
        <w:t>GH</w:t>
      </w:r>
      <w:r w:rsidRPr="00315B52">
        <w:rPr>
          <w:rFonts w:ascii="GHEA Grapalat" w:hAnsi="GHEA Grapalat"/>
          <w:sz w:val="24"/>
          <w:szCs w:val="24"/>
        </w:rPr>
        <w:t>APDzB-26/01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E965EC">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965EC">
        <w:rPr>
          <w:rFonts w:ascii="GHEA Grapalat" w:hAnsi="GHEA Grapalat"/>
          <w:spacing w:val="-6"/>
        </w:rPr>
        <w:t>запрос котировок</w:t>
      </w:r>
      <w:r w:rsidRPr="005744FC">
        <w:rPr>
          <w:rFonts w:ascii="GHEA Grapalat" w:hAnsi="GHEA Grapalat"/>
          <w:spacing w:val="-6"/>
        </w:rPr>
        <w:t xml:space="preserve"> под кодом </w:t>
      </w:r>
      <w:r w:rsidR="00E965EC" w:rsidRPr="00315B52">
        <w:rPr>
          <w:rFonts w:ascii="GHEA Grapalat" w:hAnsi="GHEA Grapalat"/>
          <w:lang w:val="en-US"/>
        </w:rPr>
        <w:t>AMM</w:t>
      </w:r>
      <w:r w:rsidR="00E965EC" w:rsidRPr="00315B52">
        <w:rPr>
          <w:rFonts w:ascii="GHEA Grapalat" w:hAnsi="GHEA Grapalat"/>
        </w:rPr>
        <w:t>3</w:t>
      </w:r>
      <w:r w:rsidR="00E965EC" w:rsidRPr="00315B52">
        <w:rPr>
          <w:rFonts w:ascii="GHEA Grapalat" w:hAnsi="GHEA Grapalat"/>
          <w:lang w:val="en-US"/>
        </w:rPr>
        <w:t>HD</w:t>
      </w:r>
      <w:r w:rsidR="00E965EC" w:rsidRPr="00315B52">
        <w:rPr>
          <w:rFonts w:ascii="GHEA Grapalat" w:hAnsi="GHEA Grapalat"/>
        </w:rPr>
        <w:t>-</w:t>
      </w:r>
      <w:r w:rsidR="00E965EC" w:rsidRPr="00315B52">
        <w:rPr>
          <w:rFonts w:ascii="GHEA Grapalat" w:hAnsi="GHEA Grapalat"/>
          <w:lang w:val="en-US"/>
        </w:rPr>
        <w:t>GH</w:t>
      </w:r>
      <w:r w:rsidR="00E965EC" w:rsidRPr="00315B52">
        <w:rPr>
          <w:rFonts w:ascii="GHEA Grapalat" w:hAnsi="GHEA Grapalat"/>
        </w:rPr>
        <w:t>APDzB-26/01</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E965EC">
      <w:pPr>
        <w:widowControl w:val="0"/>
        <w:spacing w:after="160"/>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2B4F3F" w:rsidRPr="009044F1" w:rsidRDefault="002B4F3F" w:rsidP="002B4F3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315B52">
        <w:rPr>
          <w:rFonts w:ascii="GHEA Grapalat" w:hAnsi="GHEA Grapalat"/>
          <w:sz w:val="24"/>
          <w:szCs w:val="24"/>
          <w:lang w:val="en-US"/>
        </w:rPr>
        <w:t>AMM</w:t>
      </w:r>
      <w:r w:rsidRPr="00315B52">
        <w:rPr>
          <w:rFonts w:ascii="GHEA Grapalat" w:hAnsi="GHEA Grapalat"/>
          <w:sz w:val="24"/>
          <w:szCs w:val="24"/>
        </w:rPr>
        <w:t>3</w:t>
      </w:r>
      <w:r w:rsidRPr="00315B52">
        <w:rPr>
          <w:rFonts w:ascii="GHEA Grapalat" w:hAnsi="GHEA Grapalat"/>
          <w:sz w:val="24"/>
          <w:szCs w:val="24"/>
          <w:lang w:val="en-US"/>
        </w:rPr>
        <w:t>HD</w:t>
      </w:r>
      <w:r w:rsidRPr="00315B52">
        <w:rPr>
          <w:rFonts w:ascii="GHEA Grapalat" w:hAnsi="GHEA Grapalat"/>
          <w:sz w:val="24"/>
          <w:szCs w:val="24"/>
        </w:rPr>
        <w:t>-</w:t>
      </w:r>
      <w:r w:rsidRPr="00315B52">
        <w:rPr>
          <w:rFonts w:ascii="GHEA Grapalat" w:hAnsi="GHEA Grapalat"/>
          <w:sz w:val="24"/>
          <w:szCs w:val="24"/>
          <w:lang w:val="en-US"/>
        </w:rPr>
        <w:t>GH</w:t>
      </w:r>
      <w:r w:rsidRPr="00315B52">
        <w:rPr>
          <w:rFonts w:ascii="GHEA Grapalat" w:hAnsi="GHEA Grapalat"/>
          <w:sz w:val="24"/>
          <w:szCs w:val="24"/>
        </w:rPr>
        <w:t>APDzB-26/01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B4F3F">
        <w:rPr>
          <w:rFonts w:ascii="GHEA Grapalat" w:hAnsi="GHEA Grapalat"/>
          <w:i/>
        </w:rPr>
        <w:t xml:space="preserve">«Основная школа </w:t>
      </w:r>
      <w:r w:rsidR="002B4F3F" w:rsidRPr="00364042">
        <w:rPr>
          <w:rFonts w:ascii="GHEA Grapalat" w:hAnsi="GHEA Grapalat"/>
          <w:i/>
        </w:rPr>
        <w:t>№ 3  города Масис Араратской области Республики Армения</w:t>
      </w:r>
      <w:r w:rsidR="002B4F3F">
        <w:rPr>
          <w:rFonts w:ascii="GHEA Grapalat" w:hAnsi="GHEA Grapalat"/>
          <w:i/>
        </w:rPr>
        <w:t>»</w:t>
      </w:r>
      <w:r w:rsidR="002B4F3F" w:rsidRPr="00364042">
        <w:rPr>
          <w:rFonts w:ascii="GHEA Grapalat" w:hAnsi="GHEA Grapalat"/>
          <w:i/>
        </w:rPr>
        <w:t xml:space="preserve"> ГНКО</w:t>
      </w:r>
      <w:r w:rsidR="002B4F3F"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w:t>
      </w:r>
      <w:r w:rsidR="002B4F3F" w:rsidRPr="002B4F3F">
        <w:rPr>
          <w:rFonts w:ascii="GHEA Grapalat" w:hAnsi="GHEA Grapalat"/>
        </w:rPr>
        <w:t xml:space="preserve"> </w:t>
      </w:r>
      <w:r w:rsidR="002B4F3F" w:rsidRPr="00315B52">
        <w:rPr>
          <w:rFonts w:ascii="GHEA Grapalat" w:hAnsi="GHEA Grapalat"/>
          <w:lang w:val="en-US"/>
        </w:rPr>
        <w:t>AMM</w:t>
      </w:r>
      <w:r w:rsidR="002B4F3F" w:rsidRPr="00315B52">
        <w:rPr>
          <w:rFonts w:ascii="GHEA Grapalat" w:hAnsi="GHEA Grapalat"/>
        </w:rPr>
        <w:t>3</w:t>
      </w:r>
      <w:r w:rsidR="002B4F3F" w:rsidRPr="00315B52">
        <w:rPr>
          <w:rFonts w:ascii="GHEA Grapalat" w:hAnsi="GHEA Grapalat"/>
          <w:lang w:val="en-US"/>
        </w:rPr>
        <w:t>HD</w:t>
      </w:r>
      <w:r w:rsidR="002B4F3F" w:rsidRPr="00315B52">
        <w:rPr>
          <w:rFonts w:ascii="GHEA Grapalat" w:hAnsi="GHEA Grapalat"/>
        </w:rPr>
        <w:t>-</w:t>
      </w:r>
      <w:r w:rsidR="002B4F3F" w:rsidRPr="00315B52">
        <w:rPr>
          <w:rFonts w:ascii="GHEA Grapalat" w:hAnsi="GHEA Grapalat"/>
          <w:lang w:val="en-US"/>
        </w:rPr>
        <w:t>GH</w:t>
      </w:r>
      <w:r w:rsidR="002B4F3F" w:rsidRPr="00315B52">
        <w:rPr>
          <w:rFonts w:ascii="GHEA Grapalat" w:hAnsi="GHEA Grapalat"/>
        </w:rPr>
        <w:t>APDzB-26/01</w:t>
      </w:r>
      <w:r w:rsidRPr="00B138F3">
        <w:rPr>
          <w:rFonts w:ascii="GHEA Grapalat" w:hAnsi="GHEA Grapalat"/>
          <w:sz w:val="22"/>
          <w:szCs w:val="22"/>
        </w:rPr>
        <w:t>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B4F3F">
              <w:rPr>
                <w:rFonts w:ascii="GHEA Grapalat" w:hAnsi="GHEA Grapalat"/>
                <w:i/>
              </w:rPr>
              <w:t xml:space="preserve">«Основная школа </w:t>
            </w:r>
            <w:r w:rsidR="002B4F3F" w:rsidRPr="00364042">
              <w:rPr>
                <w:rFonts w:ascii="GHEA Grapalat" w:hAnsi="GHEA Grapalat"/>
                <w:i/>
              </w:rPr>
              <w:t>№ 3  города Масис Араратской области Республики Армения</w:t>
            </w:r>
            <w:r w:rsidR="002B4F3F">
              <w:rPr>
                <w:rFonts w:ascii="GHEA Grapalat" w:hAnsi="GHEA Grapalat"/>
                <w:i/>
              </w:rPr>
              <w:t>»</w:t>
            </w:r>
            <w:r w:rsidR="002B4F3F" w:rsidRPr="00364042">
              <w:rPr>
                <w:rFonts w:ascii="GHEA Grapalat" w:hAnsi="GHEA Grapalat"/>
                <w:i/>
              </w:rPr>
              <w:t xml:space="preserve"> ГНКО</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B4F3F" w:rsidRPr="00A52303">
              <w:rPr>
                <w:rFonts w:ascii="GHEA Grapalat" w:hAnsi="GHEA Grapalat"/>
                <w:sz w:val="20"/>
                <w:szCs w:val="20"/>
                <w:lang w:val="af-ZA"/>
              </w:rPr>
              <w:t>03804099</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2B4F3F">
              <w:rPr>
                <w:rFonts w:ascii="GHEA Grapalat" w:hAnsi="GHEA Grapalat"/>
              </w:rPr>
              <w:t>Центральное казначейство РА</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4628D">
              <w:rPr>
                <w:rFonts w:ascii="GHEA Grapalat" w:hAnsi="GHEA Grapalat"/>
              </w:rPr>
              <w:t xml:space="preserve">  </w:t>
            </w:r>
            <w:r w:rsidR="0024628D" w:rsidRPr="00A52303">
              <w:rPr>
                <w:rFonts w:ascii="GHEA Grapalat" w:hAnsi="GHEA Grapalat"/>
                <w:sz w:val="20"/>
                <w:szCs w:val="20"/>
                <w:lang w:val="af-ZA"/>
              </w:rPr>
              <w:t>900438000110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24628D" w:rsidRPr="009044F1" w:rsidRDefault="0024628D" w:rsidP="0024628D">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315B52">
        <w:rPr>
          <w:rFonts w:ascii="GHEA Grapalat" w:hAnsi="GHEA Grapalat"/>
          <w:sz w:val="24"/>
          <w:szCs w:val="24"/>
          <w:lang w:val="en-US"/>
        </w:rPr>
        <w:t>AMM</w:t>
      </w:r>
      <w:r w:rsidRPr="00315B52">
        <w:rPr>
          <w:rFonts w:ascii="GHEA Grapalat" w:hAnsi="GHEA Grapalat"/>
          <w:sz w:val="24"/>
          <w:szCs w:val="24"/>
        </w:rPr>
        <w:t>3</w:t>
      </w:r>
      <w:r w:rsidRPr="00315B52">
        <w:rPr>
          <w:rFonts w:ascii="GHEA Grapalat" w:hAnsi="GHEA Grapalat"/>
          <w:sz w:val="24"/>
          <w:szCs w:val="24"/>
          <w:lang w:val="en-US"/>
        </w:rPr>
        <w:t>HD</w:t>
      </w:r>
      <w:r w:rsidRPr="00315B52">
        <w:rPr>
          <w:rFonts w:ascii="GHEA Grapalat" w:hAnsi="GHEA Grapalat"/>
          <w:sz w:val="24"/>
          <w:szCs w:val="24"/>
        </w:rPr>
        <w:t>-</w:t>
      </w:r>
      <w:r w:rsidRPr="00315B52">
        <w:rPr>
          <w:rFonts w:ascii="GHEA Grapalat" w:hAnsi="GHEA Grapalat"/>
          <w:sz w:val="24"/>
          <w:szCs w:val="24"/>
          <w:lang w:val="en-US"/>
        </w:rPr>
        <w:t>GH</w:t>
      </w:r>
      <w:r w:rsidRPr="00315B52">
        <w:rPr>
          <w:rFonts w:ascii="GHEA Grapalat" w:hAnsi="GHEA Grapalat"/>
          <w:sz w:val="24"/>
          <w:szCs w:val="24"/>
        </w:rPr>
        <w:t>APDzB-26/01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B4F3F">
        <w:rPr>
          <w:rFonts w:ascii="GHEA Grapalat" w:hAnsi="GHEA Grapalat"/>
          <w:i/>
        </w:rPr>
        <w:t xml:space="preserve">«Основная школа </w:t>
      </w:r>
      <w:r w:rsidR="002B4F3F" w:rsidRPr="00364042">
        <w:rPr>
          <w:rFonts w:ascii="GHEA Grapalat" w:hAnsi="GHEA Grapalat"/>
          <w:i/>
        </w:rPr>
        <w:t>№ 3  города Масис Араратской области Республики Армения</w:t>
      </w:r>
      <w:r w:rsidR="002B4F3F">
        <w:rPr>
          <w:rFonts w:ascii="GHEA Grapalat" w:hAnsi="GHEA Grapalat"/>
          <w:i/>
        </w:rPr>
        <w:t>»</w:t>
      </w:r>
      <w:r w:rsidR="002B4F3F" w:rsidRPr="00364042">
        <w:rPr>
          <w:rFonts w:ascii="GHEA Grapalat" w:hAnsi="GHEA Grapalat"/>
          <w:i/>
        </w:rPr>
        <w:t xml:space="preserve"> ГНКО</w:t>
      </w:r>
      <w:r w:rsidR="002B4F3F" w:rsidRPr="00B138F3">
        <w:rPr>
          <w:rFonts w:ascii="GHEA Grapalat" w:hAnsi="GHEA Grapalat"/>
          <w:spacing w:val="-6"/>
        </w:rPr>
        <w:t xml:space="preserve"> </w:t>
      </w:r>
      <w:r w:rsidRPr="00B138F3">
        <w:rPr>
          <w:rFonts w:ascii="GHEA Grapalat" w:hAnsi="GHEA Grapalat"/>
          <w:spacing w:val="-6"/>
        </w:rPr>
        <w:t xml:space="preserve">(далее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24628D" w:rsidRPr="00315B52">
        <w:rPr>
          <w:rFonts w:ascii="GHEA Grapalat" w:hAnsi="GHEA Grapalat"/>
          <w:lang w:val="en-US"/>
        </w:rPr>
        <w:t>AMM</w:t>
      </w:r>
      <w:r w:rsidR="0024628D" w:rsidRPr="00315B52">
        <w:rPr>
          <w:rFonts w:ascii="GHEA Grapalat" w:hAnsi="GHEA Grapalat"/>
        </w:rPr>
        <w:t>3</w:t>
      </w:r>
      <w:r w:rsidR="0024628D" w:rsidRPr="00315B52">
        <w:rPr>
          <w:rFonts w:ascii="GHEA Grapalat" w:hAnsi="GHEA Grapalat"/>
          <w:lang w:val="en-US"/>
        </w:rPr>
        <w:t>HD</w:t>
      </w:r>
      <w:r w:rsidR="0024628D" w:rsidRPr="00315B52">
        <w:rPr>
          <w:rFonts w:ascii="GHEA Grapalat" w:hAnsi="GHEA Grapalat"/>
        </w:rPr>
        <w:t>-</w:t>
      </w:r>
      <w:r w:rsidR="0024628D" w:rsidRPr="00315B52">
        <w:rPr>
          <w:rFonts w:ascii="GHEA Grapalat" w:hAnsi="GHEA Grapalat"/>
          <w:lang w:val="en-US"/>
        </w:rPr>
        <w:t>GH</w:t>
      </w:r>
      <w:r w:rsidR="0024628D" w:rsidRPr="00315B52">
        <w:rPr>
          <w:rFonts w:ascii="GHEA Grapalat" w:hAnsi="GHEA Grapalat"/>
        </w:rPr>
        <w:t>APDzB-26/01</w:t>
      </w:r>
      <w:r w:rsidRPr="00B138F3">
        <w:rPr>
          <w:rFonts w:ascii="GHEA Grapalat" w:hAnsi="GHEA Grapalat"/>
        </w:rPr>
        <w:t>.</w:t>
      </w:r>
    </w:p>
    <w:p w:rsidR="000A214C" w:rsidRPr="00B138F3" w:rsidRDefault="000A214C" w:rsidP="0024628D">
      <w:pPr>
        <w:widowControl w:val="0"/>
        <w:spacing w:after="160"/>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628D"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i/>
              </w:rPr>
              <w:t xml:space="preserve">«Основная школа </w:t>
            </w:r>
            <w:r w:rsidRPr="00364042">
              <w:rPr>
                <w:rFonts w:ascii="GHEA Grapalat" w:hAnsi="GHEA Grapalat"/>
                <w:i/>
              </w:rPr>
              <w:t>№ 3  города Масис Араратской области Республики Армения</w:t>
            </w:r>
            <w:r>
              <w:rPr>
                <w:rFonts w:ascii="GHEA Grapalat" w:hAnsi="GHEA Grapalat"/>
                <w:i/>
              </w:rPr>
              <w:t>»</w:t>
            </w:r>
            <w:r w:rsidRPr="00364042">
              <w:rPr>
                <w:rFonts w:ascii="GHEA Grapalat" w:hAnsi="GHEA Grapalat"/>
                <w:i/>
              </w:rPr>
              <w:t xml:space="preserve"> ГНКО</w:t>
            </w:r>
          </w:p>
        </w:tc>
      </w:tr>
      <w:tr w:rsidR="0024628D"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4628D"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A52303">
              <w:rPr>
                <w:rFonts w:ascii="GHEA Grapalat" w:hAnsi="GHEA Grapalat"/>
                <w:sz w:val="20"/>
                <w:szCs w:val="20"/>
                <w:lang w:val="af-ZA"/>
              </w:rPr>
              <w:t>03804099</w:t>
            </w:r>
          </w:p>
        </w:tc>
      </w:tr>
      <w:tr w:rsidR="0024628D"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Центральное казначейство РА</w:t>
            </w:r>
          </w:p>
        </w:tc>
      </w:tr>
      <w:tr w:rsidR="0024628D"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A52303">
              <w:rPr>
                <w:rFonts w:ascii="GHEA Grapalat" w:hAnsi="GHEA Grapalat"/>
                <w:sz w:val="20"/>
                <w:szCs w:val="20"/>
                <w:lang w:val="af-ZA"/>
              </w:rPr>
              <w:t>900438000110</w:t>
            </w:r>
          </w:p>
        </w:tc>
      </w:tr>
      <w:tr w:rsidR="0024628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4628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4628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4628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4628D"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4628D"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4628D"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628D" w:rsidRPr="00B138F3" w:rsidRDefault="0024628D" w:rsidP="0024628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4628D"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24628D" w:rsidRPr="00B138F3" w:rsidRDefault="0024628D" w:rsidP="0024628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4628D" w:rsidRPr="00B138F3" w:rsidRDefault="0024628D" w:rsidP="0024628D">
            <w:pPr>
              <w:widowControl w:val="0"/>
              <w:spacing w:after="160"/>
              <w:rPr>
                <w:rFonts w:ascii="GHEA Grapalat" w:hAnsi="GHEA Grapalat" w:cs="Sylfaen"/>
              </w:rPr>
            </w:pPr>
          </w:p>
          <w:p w:rsidR="0024628D" w:rsidRPr="00B138F3" w:rsidRDefault="0024628D" w:rsidP="0024628D">
            <w:pPr>
              <w:widowControl w:val="0"/>
              <w:spacing w:after="160"/>
              <w:jc w:val="right"/>
              <w:rPr>
                <w:rFonts w:ascii="GHEA Grapalat" w:hAnsi="GHEA Grapalat" w:cs="Tahoma"/>
              </w:rPr>
            </w:pPr>
            <w:r w:rsidRPr="00B138F3">
              <w:rPr>
                <w:rFonts w:ascii="GHEA Grapalat" w:hAnsi="GHEA Grapalat"/>
              </w:rPr>
              <w:t>/____________________/</w:t>
            </w:r>
          </w:p>
          <w:p w:rsidR="0024628D" w:rsidRPr="00B138F3" w:rsidRDefault="0024628D" w:rsidP="0024628D">
            <w:pPr>
              <w:widowControl w:val="0"/>
              <w:spacing w:after="160"/>
              <w:rPr>
                <w:rFonts w:ascii="GHEA Grapalat" w:hAnsi="GHEA Grapalat" w:cs="Sylfaen"/>
              </w:rPr>
            </w:pPr>
          </w:p>
          <w:p w:rsidR="0024628D" w:rsidRPr="00B138F3" w:rsidRDefault="0024628D" w:rsidP="0024628D">
            <w:pPr>
              <w:widowControl w:val="0"/>
              <w:spacing w:after="160"/>
              <w:jc w:val="right"/>
              <w:rPr>
                <w:rFonts w:ascii="GHEA Grapalat" w:hAnsi="GHEA Grapalat" w:cs="Sylfaen"/>
              </w:rPr>
            </w:pPr>
            <w:r w:rsidRPr="00B138F3">
              <w:rPr>
                <w:rFonts w:ascii="GHEA Grapalat" w:hAnsi="GHEA Grapalat"/>
              </w:rPr>
              <w:t>/____________________/</w:t>
            </w:r>
          </w:p>
          <w:p w:rsidR="0024628D" w:rsidRPr="00B138F3" w:rsidRDefault="0024628D" w:rsidP="0024628D">
            <w:pPr>
              <w:widowControl w:val="0"/>
              <w:spacing w:after="160"/>
              <w:rPr>
                <w:rFonts w:ascii="GHEA Grapalat" w:hAnsi="GHEA Grapalat" w:cs="Sylfaen"/>
              </w:rPr>
            </w:pPr>
          </w:p>
          <w:p w:rsidR="0024628D" w:rsidRPr="00B138F3" w:rsidRDefault="0024628D" w:rsidP="0024628D">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24628D" w:rsidRPr="00B138F3" w:rsidRDefault="0024628D" w:rsidP="0024628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4628D" w:rsidRPr="00B138F3" w:rsidRDefault="0024628D" w:rsidP="0024628D">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4628D" w:rsidRPr="00B138F3" w:rsidRDefault="0024628D" w:rsidP="0024628D">
            <w:pPr>
              <w:widowControl w:val="0"/>
              <w:spacing w:after="160"/>
              <w:rPr>
                <w:rFonts w:ascii="GHEA Grapalat" w:hAnsi="GHEA Grapalat" w:cs="Sylfaen"/>
              </w:rPr>
            </w:pPr>
          </w:p>
          <w:p w:rsidR="0024628D" w:rsidRPr="00B138F3" w:rsidRDefault="0024628D" w:rsidP="0024628D">
            <w:pPr>
              <w:widowControl w:val="0"/>
              <w:spacing w:after="160"/>
              <w:jc w:val="right"/>
              <w:rPr>
                <w:rFonts w:ascii="GHEA Grapalat" w:hAnsi="GHEA Grapalat" w:cs="Sylfaen"/>
              </w:rPr>
            </w:pPr>
            <w:r w:rsidRPr="00B138F3">
              <w:rPr>
                <w:rFonts w:ascii="GHEA Grapalat" w:hAnsi="GHEA Grapalat"/>
              </w:rPr>
              <w:t>/____________________/</w:t>
            </w:r>
          </w:p>
          <w:p w:rsidR="0024628D" w:rsidRPr="00B138F3" w:rsidRDefault="0024628D" w:rsidP="0024628D">
            <w:pPr>
              <w:widowControl w:val="0"/>
              <w:spacing w:after="160"/>
              <w:jc w:val="right"/>
              <w:rPr>
                <w:rFonts w:ascii="GHEA Grapalat" w:hAnsi="GHEA Grapalat" w:cs="Tahoma"/>
              </w:rPr>
            </w:pPr>
          </w:p>
          <w:p w:rsidR="0024628D" w:rsidRPr="00B138F3" w:rsidRDefault="0024628D" w:rsidP="0024628D">
            <w:pPr>
              <w:widowControl w:val="0"/>
              <w:spacing w:after="160"/>
              <w:jc w:val="right"/>
              <w:rPr>
                <w:rFonts w:ascii="GHEA Grapalat" w:hAnsi="GHEA Grapalat" w:cs="Sylfaen"/>
              </w:rPr>
            </w:pPr>
            <w:r w:rsidRPr="00B138F3">
              <w:rPr>
                <w:rFonts w:ascii="GHEA Grapalat" w:hAnsi="GHEA Grapalat"/>
              </w:rPr>
              <w:t>/____________________/</w:t>
            </w:r>
          </w:p>
          <w:p w:rsidR="0024628D" w:rsidRPr="00B138F3" w:rsidRDefault="0024628D" w:rsidP="0024628D">
            <w:pPr>
              <w:widowControl w:val="0"/>
              <w:spacing w:after="160"/>
              <w:rPr>
                <w:rFonts w:ascii="GHEA Grapalat" w:hAnsi="GHEA Grapalat" w:cs="Sylfaen"/>
              </w:rPr>
            </w:pPr>
          </w:p>
          <w:p w:rsidR="0024628D" w:rsidRPr="00B138F3" w:rsidRDefault="0024628D" w:rsidP="0024628D">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24628D"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24628D" w:rsidRPr="00B138F3" w:rsidRDefault="0024628D" w:rsidP="0024628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4628D" w:rsidRPr="00B138F3" w:rsidRDefault="0024628D" w:rsidP="0024628D">
            <w:pPr>
              <w:widowControl w:val="0"/>
              <w:spacing w:after="160"/>
              <w:rPr>
                <w:rFonts w:ascii="GHEA Grapalat" w:hAnsi="GHEA Grapalat"/>
              </w:rPr>
            </w:pPr>
          </w:p>
          <w:p w:rsidR="0024628D" w:rsidRPr="00B138F3" w:rsidRDefault="0024628D" w:rsidP="0024628D">
            <w:pPr>
              <w:widowControl w:val="0"/>
              <w:jc w:val="right"/>
              <w:rPr>
                <w:rFonts w:ascii="GHEA Grapalat" w:hAnsi="GHEA Grapalat" w:cs="Tahoma"/>
              </w:rPr>
            </w:pPr>
            <w:r w:rsidRPr="00B138F3">
              <w:rPr>
                <w:rFonts w:ascii="GHEA Grapalat" w:hAnsi="GHEA Grapalat"/>
              </w:rPr>
              <w:t>/____________________/</w:t>
            </w:r>
          </w:p>
          <w:p w:rsidR="0024628D" w:rsidRPr="00B138F3" w:rsidRDefault="0024628D" w:rsidP="0024628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4628D" w:rsidRPr="00B138F3" w:rsidRDefault="0024628D" w:rsidP="0024628D">
            <w:pPr>
              <w:widowControl w:val="0"/>
              <w:spacing w:after="160"/>
              <w:rPr>
                <w:rFonts w:ascii="GHEA Grapalat" w:hAnsi="GHEA Grapalat" w:cs="Tahoma"/>
              </w:rPr>
            </w:pPr>
          </w:p>
          <w:p w:rsidR="0024628D" w:rsidRPr="00B138F3" w:rsidRDefault="0024628D" w:rsidP="0024628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4628D" w:rsidRPr="00B138F3" w:rsidRDefault="0024628D" w:rsidP="0024628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4628D" w:rsidRPr="00B138F3" w:rsidRDefault="0024628D" w:rsidP="0024628D">
            <w:pPr>
              <w:widowControl w:val="0"/>
              <w:spacing w:after="160"/>
              <w:rPr>
                <w:rFonts w:ascii="GHEA Grapalat" w:hAnsi="GHEA Grapalat" w:cs="Tahoma"/>
              </w:rPr>
            </w:pPr>
          </w:p>
          <w:p w:rsidR="0024628D" w:rsidRPr="00B138F3" w:rsidRDefault="0024628D" w:rsidP="0024628D">
            <w:pPr>
              <w:widowControl w:val="0"/>
              <w:jc w:val="right"/>
              <w:rPr>
                <w:rFonts w:ascii="GHEA Grapalat" w:hAnsi="GHEA Grapalat" w:cs="Tahoma"/>
              </w:rPr>
            </w:pPr>
            <w:r w:rsidRPr="00B138F3">
              <w:rPr>
                <w:rFonts w:ascii="GHEA Grapalat" w:hAnsi="GHEA Grapalat"/>
              </w:rPr>
              <w:t>/____________________/</w:t>
            </w:r>
          </w:p>
          <w:p w:rsidR="0024628D" w:rsidRPr="00B138F3" w:rsidRDefault="0024628D" w:rsidP="0024628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4628D" w:rsidRPr="00B138F3" w:rsidRDefault="0024628D" w:rsidP="0024628D">
            <w:pPr>
              <w:widowControl w:val="0"/>
              <w:spacing w:after="160"/>
              <w:rPr>
                <w:rFonts w:ascii="GHEA Grapalat" w:hAnsi="GHEA Grapalat" w:cs="Arial"/>
              </w:rPr>
            </w:pPr>
          </w:p>
        </w:tc>
      </w:tr>
      <w:tr w:rsidR="0024628D"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24628D" w:rsidRPr="00B138F3" w:rsidRDefault="0024628D" w:rsidP="0024628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4628D" w:rsidRPr="00B138F3" w:rsidRDefault="0024628D" w:rsidP="0024628D">
            <w:pPr>
              <w:widowControl w:val="0"/>
              <w:spacing w:after="160"/>
              <w:rPr>
                <w:rFonts w:ascii="GHEA Grapalat" w:hAnsi="GHEA Grapalat" w:cs="Sylfaen"/>
              </w:rPr>
            </w:pPr>
          </w:p>
          <w:p w:rsidR="0024628D" w:rsidRPr="00B138F3" w:rsidRDefault="0024628D" w:rsidP="0024628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4628D" w:rsidRPr="00B138F3" w:rsidRDefault="0024628D" w:rsidP="0024628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4628D" w:rsidRPr="00B138F3" w:rsidRDefault="0024628D" w:rsidP="0024628D">
            <w:pPr>
              <w:widowControl w:val="0"/>
              <w:spacing w:after="160"/>
              <w:rPr>
                <w:rFonts w:ascii="GHEA Grapalat" w:hAnsi="GHEA Grapalat"/>
              </w:rPr>
            </w:pPr>
          </w:p>
          <w:p w:rsidR="0024628D" w:rsidRPr="00B138F3" w:rsidRDefault="0024628D" w:rsidP="0024628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24628D" w:rsidRPr="009044F1" w:rsidRDefault="0024628D" w:rsidP="0024628D">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315B52">
        <w:rPr>
          <w:rFonts w:ascii="GHEA Grapalat" w:hAnsi="GHEA Grapalat"/>
          <w:sz w:val="24"/>
          <w:szCs w:val="24"/>
          <w:lang w:val="en-US"/>
        </w:rPr>
        <w:t>AMM</w:t>
      </w:r>
      <w:r w:rsidRPr="00315B52">
        <w:rPr>
          <w:rFonts w:ascii="GHEA Grapalat" w:hAnsi="GHEA Grapalat"/>
          <w:sz w:val="24"/>
          <w:szCs w:val="24"/>
        </w:rPr>
        <w:t>3</w:t>
      </w:r>
      <w:r w:rsidRPr="00315B52">
        <w:rPr>
          <w:rFonts w:ascii="GHEA Grapalat" w:hAnsi="GHEA Grapalat"/>
          <w:sz w:val="24"/>
          <w:szCs w:val="24"/>
          <w:lang w:val="en-US"/>
        </w:rPr>
        <w:t>HD</w:t>
      </w:r>
      <w:r w:rsidRPr="00315B52">
        <w:rPr>
          <w:rFonts w:ascii="GHEA Grapalat" w:hAnsi="GHEA Grapalat"/>
          <w:sz w:val="24"/>
          <w:szCs w:val="24"/>
        </w:rPr>
        <w:t>-</w:t>
      </w:r>
      <w:r w:rsidRPr="00315B52">
        <w:rPr>
          <w:rFonts w:ascii="GHEA Grapalat" w:hAnsi="GHEA Grapalat"/>
          <w:sz w:val="24"/>
          <w:szCs w:val="24"/>
          <w:lang w:val="en-US"/>
        </w:rPr>
        <w:t>GH</w:t>
      </w:r>
      <w:r w:rsidRPr="00315B52">
        <w:rPr>
          <w:rFonts w:ascii="GHEA Grapalat" w:hAnsi="GHEA Grapalat"/>
          <w:sz w:val="24"/>
          <w:szCs w:val="24"/>
        </w:rPr>
        <w:t>APDzB-26/01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24628D" w:rsidRPr="00B138F3">
              <w:rPr>
                <w:rFonts w:ascii="GHEA Grapalat" w:hAnsi="GHEA Grapalat"/>
              </w:rPr>
              <w:t>Г</w:t>
            </w:r>
            <w:r w:rsidR="0024628D">
              <w:rPr>
                <w:rFonts w:ascii="GHEA Grapalat" w:hAnsi="GHEA Grapalat"/>
              </w:rPr>
              <w:t xml:space="preserve"> Масис</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9"/>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w:t>
      </w:r>
      <w:r w:rsidR="003822FA" w:rsidRPr="0080548C">
        <w:rPr>
          <w:rFonts w:ascii="GHEA Grapalat" w:hAnsi="GHEA Grapalat"/>
        </w:rPr>
        <w:lastRenderedPageBreak/>
        <w:t>20.06.2025 № 817-А</w:t>
      </w:r>
      <w:r w:rsidR="0080548C">
        <w:t>.</w:t>
      </w:r>
      <w:r w:rsidR="008D68DB" w:rsidRPr="00B138F3">
        <w:rPr>
          <w:rStyle w:val="FootnoteReference"/>
          <w:rFonts w:ascii="GHEA Grapalat" w:hAnsi="GHEA Grapalat"/>
        </w:rPr>
        <w:footnoteReference w:customMarkFollows="1" w:id="13"/>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sidRPr="00B138F3">
        <w:rPr>
          <w:rFonts w:ascii="GHEA Grapalat" w:hAnsi="GHEA Grapalat"/>
          <w:spacing w:val="-6"/>
        </w:rPr>
        <w:lastRenderedPageBreak/>
        <w:t>"Уведомления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2"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3"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4"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5" w:author="Inesa Kocharyan" w:date="2025-02-19T10:34:00Z">
            <w:rPr>
              <w:rFonts w:ascii="GHEA Grapalat" w:hAnsi="GHEA Grapalat"/>
            </w:rPr>
          </w:rPrChange>
        </w:rPr>
        <w:sectPr w:rsidR="00071D1C" w:rsidRPr="00FB29E1"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3392"/>
        <w:gridCol w:w="1085"/>
        <w:gridCol w:w="1559"/>
        <w:gridCol w:w="962"/>
        <w:gridCol w:w="1022"/>
        <w:gridCol w:w="709"/>
        <w:gridCol w:w="1158"/>
        <w:gridCol w:w="947"/>
      </w:tblGrid>
      <w:tr w:rsidR="00B138F3" w:rsidRPr="00B138F3" w:rsidTr="00317BD2">
        <w:trPr>
          <w:jc w:val="center"/>
        </w:trPr>
        <w:tc>
          <w:tcPr>
            <w:tcW w:w="16350" w:type="dxa"/>
            <w:gridSpan w:val="11"/>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24628D" w:rsidRPr="00B138F3" w:rsidTr="00627662">
        <w:trPr>
          <w:trHeight w:val="219"/>
          <w:jc w:val="center"/>
        </w:trPr>
        <w:tc>
          <w:tcPr>
            <w:tcW w:w="1242" w:type="dxa"/>
            <w:vMerge w:val="restart"/>
            <w:vAlign w:val="center"/>
          </w:tcPr>
          <w:p w:rsidR="0024628D" w:rsidRPr="00B138F3" w:rsidRDefault="0024628D"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24628D" w:rsidRPr="00B138F3" w:rsidRDefault="0024628D"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24628D" w:rsidRPr="00B138F3" w:rsidRDefault="0024628D"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392" w:type="dxa"/>
            <w:vMerge w:val="restart"/>
            <w:vAlign w:val="center"/>
          </w:tcPr>
          <w:p w:rsidR="0024628D" w:rsidRPr="00B138F3" w:rsidRDefault="0024628D"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24628D" w:rsidRPr="00B138F3" w:rsidRDefault="0024628D"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24628D" w:rsidRPr="00B138F3" w:rsidRDefault="0024628D"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62" w:type="dxa"/>
            <w:vMerge w:val="restart"/>
            <w:vAlign w:val="center"/>
          </w:tcPr>
          <w:p w:rsidR="0024628D" w:rsidRPr="00B138F3" w:rsidRDefault="0024628D"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022" w:type="dxa"/>
            <w:vMerge w:val="restart"/>
            <w:vAlign w:val="center"/>
          </w:tcPr>
          <w:p w:rsidR="0024628D" w:rsidRPr="00B138F3" w:rsidRDefault="0024628D"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24628D" w:rsidRPr="00B138F3" w:rsidRDefault="0024628D"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24628D" w:rsidRPr="00B138F3" w:rsidTr="00627662">
        <w:trPr>
          <w:trHeight w:val="445"/>
          <w:jc w:val="center"/>
        </w:trPr>
        <w:tc>
          <w:tcPr>
            <w:tcW w:w="1242" w:type="dxa"/>
            <w:vMerge/>
            <w:vAlign w:val="center"/>
          </w:tcPr>
          <w:p w:rsidR="0024628D" w:rsidRPr="00B138F3" w:rsidRDefault="0024628D" w:rsidP="00B46D58">
            <w:pPr>
              <w:widowControl w:val="0"/>
              <w:jc w:val="center"/>
              <w:rPr>
                <w:rFonts w:ascii="GHEA Grapalat" w:hAnsi="GHEA Grapalat"/>
                <w:sz w:val="16"/>
                <w:szCs w:val="16"/>
              </w:rPr>
            </w:pPr>
          </w:p>
        </w:tc>
        <w:tc>
          <w:tcPr>
            <w:tcW w:w="2715" w:type="dxa"/>
            <w:vMerge/>
            <w:vAlign w:val="center"/>
          </w:tcPr>
          <w:p w:rsidR="0024628D" w:rsidRPr="00B138F3" w:rsidRDefault="0024628D" w:rsidP="00B46D58">
            <w:pPr>
              <w:widowControl w:val="0"/>
              <w:jc w:val="center"/>
              <w:rPr>
                <w:rFonts w:ascii="GHEA Grapalat" w:hAnsi="GHEA Grapalat"/>
                <w:sz w:val="16"/>
                <w:szCs w:val="16"/>
              </w:rPr>
            </w:pPr>
          </w:p>
        </w:tc>
        <w:tc>
          <w:tcPr>
            <w:tcW w:w="1559" w:type="dxa"/>
            <w:vMerge/>
            <w:vAlign w:val="center"/>
          </w:tcPr>
          <w:p w:rsidR="0024628D" w:rsidRPr="00B138F3" w:rsidRDefault="0024628D" w:rsidP="00B46D58">
            <w:pPr>
              <w:widowControl w:val="0"/>
              <w:jc w:val="center"/>
              <w:rPr>
                <w:rFonts w:ascii="GHEA Grapalat" w:hAnsi="GHEA Grapalat"/>
                <w:sz w:val="16"/>
                <w:szCs w:val="16"/>
              </w:rPr>
            </w:pPr>
          </w:p>
        </w:tc>
        <w:tc>
          <w:tcPr>
            <w:tcW w:w="3392" w:type="dxa"/>
            <w:vMerge/>
            <w:vAlign w:val="center"/>
          </w:tcPr>
          <w:p w:rsidR="0024628D" w:rsidRPr="00B138F3" w:rsidRDefault="0024628D" w:rsidP="00B46D58">
            <w:pPr>
              <w:widowControl w:val="0"/>
              <w:jc w:val="center"/>
              <w:rPr>
                <w:rFonts w:ascii="GHEA Grapalat" w:hAnsi="GHEA Grapalat"/>
                <w:sz w:val="16"/>
                <w:szCs w:val="16"/>
              </w:rPr>
            </w:pPr>
          </w:p>
        </w:tc>
        <w:tc>
          <w:tcPr>
            <w:tcW w:w="1085" w:type="dxa"/>
            <w:vMerge/>
            <w:vAlign w:val="center"/>
          </w:tcPr>
          <w:p w:rsidR="0024628D" w:rsidRPr="00B138F3" w:rsidRDefault="0024628D" w:rsidP="00B46D58">
            <w:pPr>
              <w:widowControl w:val="0"/>
              <w:jc w:val="center"/>
              <w:rPr>
                <w:rFonts w:ascii="GHEA Grapalat" w:hAnsi="GHEA Grapalat"/>
                <w:sz w:val="16"/>
                <w:szCs w:val="16"/>
              </w:rPr>
            </w:pPr>
          </w:p>
        </w:tc>
        <w:tc>
          <w:tcPr>
            <w:tcW w:w="1559" w:type="dxa"/>
            <w:vMerge/>
            <w:vAlign w:val="center"/>
          </w:tcPr>
          <w:p w:rsidR="0024628D" w:rsidRPr="00B138F3" w:rsidRDefault="0024628D" w:rsidP="00B46D58">
            <w:pPr>
              <w:widowControl w:val="0"/>
              <w:jc w:val="center"/>
              <w:rPr>
                <w:rFonts w:ascii="GHEA Grapalat" w:hAnsi="GHEA Grapalat"/>
                <w:sz w:val="16"/>
                <w:szCs w:val="16"/>
              </w:rPr>
            </w:pPr>
          </w:p>
        </w:tc>
        <w:tc>
          <w:tcPr>
            <w:tcW w:w="962" w:type="dxa"/>
            <w:vMerge/>
            <w:vAlign w:val="center"/>
          </w:tcPr>
          <w:p w:rsidR="0024628D" w:rsidRPr="00B138F3" w:rsidRDefault="0024628D" w:rsidP="00B46D58">
            <w:pPr>
              <w:widowControl w:val="0"/>
              <w:jc w:val="center"/>
              <w:rPr>
                <w:rFonts w:ascii="GHEA Grapalat" w:hAnsi="GHEA Grapalat"/>
                <w:sz w:val="16"/>
                <w:szCs w:val="16"/>
              </w:rPr>
            </w:pPr>
          </w:p>
        </w:tc>
        <w:tc>
          <w:tcPr>
            <w:tcW w:w="1022" w:type="dxa"/>
            <w:vMerge/>
            <w:vAlign w:val="center"/>
          </w:tcPr>
          <w:p w:rsidR="0024628D" w:rsidRPr="00B138F3" w:rsidRDefault="0024628D" w:rsidP="00B46D58">
            <w:pPr>
              <w:widowControl w:val="0"/>
              <w:jc w:val="center"/>
              <w:rPr>
                <w:rFonts w:ascii="GHEA Grapalat" w:hAnsi="GHEA Grapalat"/>
                <w:sz w:val="16"/>
                <w:szCs w:val="16"/>
              </w:rPr>
            </w:pPr>
          </w:p>
        </w:tc>
        <w:tc>
          <w:tcPr>
            <w:tcW w:w="709" w:type="dxa"/>
            <w:vAlign w:val="center"/>
          </w:tcPr>
          <w:p w:rsidR="0024628D" w:rsidRPr="00B138F3" w:rsidRDefault="0024628D"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24628D" w:rsidRPr="00B138F3" w:rsidRDefault="0024628D"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24628D" w:rsidRPr="00B138F3" w:rsidRDefault="0024628D"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6"/>
              <w:t>***</w:t>
            </w:r>
          </w:p>
        </w:tc>
      </w:tr>
      <w:tr w:rsidR="0024628D" w:rsidRPr="00B138F3" w:rsidTr="00627662">
        <w:trPr>
          <w:trHeight w:val="246"/>
          <w:jc w:val="center"/>
        </w:trPr>
        <w:tc>
          <w:tcPr>
            <w:tcW w:w="1242" w:type="dxa"/>
          </w:tcPr>
          <w:p w:rsidR="0024628D" w:rsidRPr="006F5A41" w:rsidRDefault="0024628D" w:rsidP="0024628D">
            <w:pPr>
              <w:jc w:val="center"/>
              <w:rPr>
                <w:rFonts w:ascii="GHEA Grapalat" w:hAnsi="GHEA Grapalat"/>
                <w:sz w:val="20"/>
                <w:lang w:val="hy-AM"/>
              </w:rPr>
            </w:pPr>
            <w:r>
              <w:rPr>
                <w:rFonts w:ascii="GHEA Grapalat" w:hAnsi="GHEA Grapalat"/>
                <w:sz w:val="20"/>
                <w:lang w:val="hy-AM"/>
              </w:rPr>
              <w:t>1</w:t>
            </w:r>
          </w:p>
        </w:tc>
        <w:tc>
          <w:tcPr>
            <w:tcW w:w="2715" w:type="dxa"/>
          </w:tcPr>
          <w:p w:rsidR="0024628D" w:rsidRPr="006F5A41" w:rsidRDefault="0024628D" w:rsidP="0024628D">
            <w:pPr>
              <w:jc w:val="center"/>
              <w:rPr>
                <w:rFonts w:ascii="GHEA Grapalat" w:hAnsi="GHEA Grapalat"/>
                <w:sz w:val="20"/>
                <w:lang w:val="hy-AM"/>
              </w:rPr>
            </w:pPr>
            <w:r>
              <w:rPr>
                <w:rFonts w:ascii="GHEA Grapalat" w:hAnsi="GHEA Grapalat"/>
                <w:sz w:val="20"/>
                <w:lang w:val="hy-AM"/>
              </w:rPr>
              <w:t>15551300</w:t>
            </w:r>
          </w:p>
        </w:tc>
        <w:tc>
          <w:tcPr>
            <w:tcW w:w="1559" w:type="dxa"/>
            <w:vAlign w:val="center"/>
          </w:tcPr>
          <w:p w:rsidR="0024628D" w:rsidRPr="000627F7" w:rsidRDefault="0024628D" w:rsidP="0024628D">
            <w:pPr>
              <w:pStyle w:val="BodyTextIndent2"/>
              <w:spacing w:line="240" w:lineRule="auto"/>
              <w:ind w:firstLine="0"/>
              <w:rPr>
                <w:rFonts w:ascii="GHEA Grapalat" w:hAnsi="GHEA Grapalat"/>
              </w:rPr>
            </w:pPr>
            <w:r>
              <w:rPr>
                <w:rFonts w:ascii="GHEA Grapalat" w:hAnsi="GHEA Grapalat"/>
              </w:rPr>
              <w:t>Йогурт</w:t>
            </w:r>
          </w:p>
        </w:tc>
        <w:tc>
          <w:tcPr>
            <w:tcW w:w="3392" w:type="dxa"/>
          </w:tcPr>
          <w:p w:rsidR="0024628D" w:rsidRPr="0024628D" w:rsidRDefault="0024628D" w:rsidP="0024628D">
            <w:pPr>
              <w:jc w:val="center"/>
              <w:rPr>
                <w:rFonts w:ascii="GHEA Grapalat" w:hAnsi="GHEA Grapalat"/>
                <w:sz w:val="20"/>
              </w:rPr>
            </w:pPr>
            <w:r w:rsidRPr="0024628D">
              <w:rPr>
                <w:rFonts w:ascii="GHEA Grapalat" w:hAnsi="GHEA Grapalat"/>
                <w:sz w:val="20"/>
              </w:rPr>
              <w:t xml:space="preserve">Йогурт чапаева 90-100г потребительской таре, 1.5% жирности, фруктовый различных вкусов, Папа остаточный срок не менее чем на 80%. срок Годности со дня изготовления не более 30 дней. Безопасности по № 2-III-4.9-01-2010 гигиенических нормативов, безопасности, маркировке и упаковке и требования по о безопасности Пищевой РА статьи 9 закона, по </w:t>
            </w:r>
            <w:r w:rsidRPr="0024628D">
              <w:rPr>
                <w:rFonts w:ascii="GHEA Grapalat" w:hAnsi="GHEA Grapalat"/>
                <w:sz w:val="20"/>
              </w:rPr>
              <w:lastRenderedPageBreak/>
              <w:t>мнению комиссии Таможенного союза «безопасности Молока и молочной продукции о» (ТР ТС 033/2013) технических регламентов:</w:t>
            </w:r>
          </w:p>
        </w:tc>
        <w:tc>
          <w:tcPr>
            <w:tcW w:w="1085" w:type="dxa"/>
            <w:vAlign w:val="center"/>
          </w:tcPr>
          <w:p w:rsidR="0024628D" w:rsidRPr="00A71D81" w:rsidRDefault="0024628D" w:rsidP="0024628D">
            <w:pPr>
              <w:jc w:val="center"/>
              <w:rPr>
                <w:rFonts w:ascii="GHEA Grapalat" w:hAnsi="GHEA Grapalat"/>
                <w:sz w:val="20"/>
              </w:rPr>
            </w:pPr>
            <w:r>
              <w:rPr>
                <w:rFonts w:ascii="GHEA Grapalat" w:hAnsi="GHEA Grapalat"/>
                <w:sz w:val="20"/>
              </w:rPr>
              <w:lastRenderedPageBreak/>
              <w:t>шт</w:t>
            </w:r>
          </w:p>
        </w:tc>
        <w:tc>
          <w:tcPr>
            <w:tcW w:w="1559" w:type="dxa"/>
            <w:vAlign w:val="center"/>
          </w:tcPr>
          <w:p w:rsidR="0024628D" w:rsidRPr="00A71D81" w:rsidRDefault="0024628D" w:rsidP="0024628D">
            <w:pPr>
              <w:jc w:val="center"/>
              <w:rPr>
                <w:rFonts w:ascii="GHEA Grapalat" w:hAnsi="GHEA Grapalat"/>
                <w:sz w:val="20"/>
              </w:rPr>
            </w:pPr>
          </w:p>
        </w:tc>
        <w:tc>
          <w:tcPr>
            <w:tcW w:w="962" w:type="dxa"/>
            <w:vAlign w:val="center"/>
          </w:tcPr>
          <w:p w:rsidR="0024628D" w:rsidRPr="003C775D" w:rsidRDefault="0024628D" w:rsidP="0024628D">
            <w:pPr>
              <w:jc w:val="center"/>
              <w:rPr>
                <w:rFonts w:ascii="GHEA Grapalat" w:hAnsi="GHEA Grapalat"/>
                <w:sz w:val="20"/>
                <w:lang w:val="hy-AM"/>
              </w:rPr>
            </w:pPr>
          </w:p>
        </w:tc>
        <w:tc>
          <w:tcPr>
            <w:tcW w:w="1022" w:type="dxa"/>
            <w:vAlign w:val="center"/>
          </w:tcPr>
          <w:p w:rsidR="0024628D" w:rsidRPr="00B138F3" w:rsidRDefault="00627662" w:rsidP="00627662">
            <w:pPr>
              <w:widowControl w:val="0"/>
              <w:jc w:val="center"/>
              <w:rPr>
                <w:rFonts w:ascii="GHEA Grapalat" w:hAnsi="GHEA Grapalat"/>
                <w:sz w:val="16"/>
                <w:szCs w:val="16"/>
              </w:rPr>
            </w:pPr>
            <w:r>
              <w:rPr>
                <w:rFonts w:ascii="GHEA Grapalat" w:hAnsi="GHEA Grapalat"/>
                <w:sz w:val="20"/>
                <w:lang w:val="hy-AM"/>
              </w:rPr>
              <w:t>12800</w:t>
            </w:r>
          </w:p>
        </w:tc>
        <w:tc>
          <w:tcPr>
            <w:tcW w:w="709" w:type="dxa"/>
            <w:vAlign w:val="center"/>
          </w:tcPr>
          <w:p w:rsidR="0024628D" w:rsidRPr="00627662" w:rsidRDefault="00627662" w:rsidP="00627662">
            <w:pPr>
              <w:widowControl w:val="0"/>
              <w:jc w:val="center"/>
              <w:rPr>
                <w:rFonts w:ascii="GHEA Grapalat" w:hAnsi="GHEA Grapalat"/>
                <w:sz w:val="16"/>
                <w:szCs w:val="16"/>
              </w:rPr>
            </w:pPr>
            <w:r w:rsidRPr="00627662">
              <w:rPr>
                <w:rFonts w:ascii="GHEA Grapalat" w:hAnsi="GHEA Grapalat"/>
                <w:i/>
                <w:sz w:val="16"/>
                <w:szCs w:val="16"/>
              </w:rPr>
              <w:t>Араратская область РА  г. Масис г. Масис, ул. Дпросаканнери 24</w:t>
            </w:r>
          </w:p>
        </w:tc>
        <w:tc>
          <w:tcPr>
            <w:tcW w:w="1158" w:type="dxa"/>
            <w:vAlign w:val="center"/>
          </w:tcPr>
          <w:p w:rsidR="0024628D" w:rsidRPr="00B138F3" w:rsidRDefault="00627662" w:rsidP="00627662">
            <w:pPr>
              <w:widowControl w:val="0"/>
              <w:jc w:val="center"/>
              <w:rPr>
                <w:rFonts w:ascii="GHEA Grapalat" w:hAnsi="GHEA Grapalat"/>
                <w:sz w:val="16"/>
                <w:szCs w:val="16"/>
              </w:rPr>
            </w:pPr>
            <w:r>
              <w:rPr>
                <w:rFonts w:ascii="GHEA Grapalat" w:hAnsi="GHEA Grapalat"/>
                <w:sz w:val="20"/>
                <w:lang w:val="hy-AM"/>
              </w:rPr>
              <w:t>12800</w:t>
            </w:r>
          </w:p>
        </w:tc>
        <w:tc>
          <w:tcPr>
            <w:tcW w:w="947" w:type="dxa"/>
          </w:tcPr>
          <w:p w:rsidR="0024628D" w:rsidRPr="0024628D" w:rsidRDefault="0024628D" w:rsidP="0024628D">
            <w:pPr>
              <w:widowControl w:val="0"/>
              <w:jc w:val="center"/>
              <w:rPr>
                <w:rFonts w:ascii="Cambria Math" w:hAnsi="Cambria Math"/>
                <w:sz w:val="16"/>
                <w:szCs w:val="16"/>
              </w:rPr>
            </w:pPr>
            <w:r>
              <w:rPr>
                <w:rFonts w:ascii="GHEA Grapalat" w:hAnsi="GHEA Grapalat"/>
                <w:sz w:val="16"/>
                <w:szCs w:val="16"/>
              </w:rPr>
              <w:t>Понедельному  заказу с января по май 2025 г</w:t>
            </w:r>
            <w:r>
              <w:rPr>
                <w:rFonts w:ascii="Cambria Math" w:hAnsi="Cambria Math"/>
                <w:sz w:val="16"/>
                <w:szCs w:val="16"/>
                <w:lang w:val="hy-AM"/>
              </w:rPr>
              <w:t>․</w:t>
            </w:r>
          </w:p>
        </w:tc>
      </w:tr>
      <w:tr w:rsidR="00627662" w:rsidRPr="00B138F3" w:rsidTr="00627662">
        <w:trPr>
          <w:jc w:val="center"/>
        </w:trPr>
        <w:tc>
          <w:tcPr>
            <w:tcW w:w="1242"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lastRenderedPageBreak/>
              <w:t>2</w:t>
            </w:r>
          </w:p>
        </w:tc>
        <w:tc>
          <w:tcPr>
            <w:tcW w:w="271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15811130</w:t>
            </w:r>
          </w:p>
        </w:tc>
        <w:tc>
          <w:tcPr>
            <w:tcW w:w="1559"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Булки</w:t>
            </w:r>
          </w:p>
        </w:tc>
        <w:tc>
          <w:tcPr>
            <w:tcW w:w="3392" w:type="dxa"/>
            <w:vAlign w:val="center"/>
          </w:tcPr>
          <w:p w:rsidR="00627662" w:rsidRPr="0024628D" w:rsidRDefault="00627662" w:rsidP="00627662">
            <w:pPr>
              <w:jc w:val="center"/>
              <w:rPr>
                <w:rFonts w:ascii="GHEA Grapalat" w:hAnsi="GHEA Grapalat"/>
                <w:sz w:val="20"/>
              </w:rPr>
            </w:pPr>
            <w:r w:rsidRPr="0024628D">
              <w:rPr>
                <w:rFonts w:ascii="GHEA Grapalat" w:hAnsi="GHEA Grapalat"/>
                <w:sz w:val="20"/>
              </w:rPr>
              <w:t>булочка свежая, приготовленная из пшеничной муки, вес: 60 г на штуку. остаточный срок годности не менее 95%. безопасность согласно № 2-III-4.9-01-2010 требования, предъявляемые к гигиеническим нормативам, безопасности, маркировке и упаковке, в соответствии со статьей 9 Закона РА "О безопасности пищевых продуктов".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1085" w:type="dxa"/>
            <w:vAlign w:val="center"/>
          </w:tcPr>
          <w:p w:rsidR="00627662" w:rsidRPr="00A71D81" w:rsidRDefault="00627662" w:rsidP="00627662">
            <w:pPr>
              <w:jc w:val="center"/>
              <w:rPr>
                <w:rFonts w:ascii="GHEA Grapalat" w:hAnsi="GHEA Grapalat"/>
                <w:sz w:val="20"/>
              </w:rPr>
            </w:pPr>
            <w:r>
              <w:rPr>
                <w:rFonts w:ascii="GHEA Grapalat" w:hAnsi="GHEA Grapalat"/>
                <w:sz w:val="20"/>
              </w:rPr>
              <w:t>шт</w:t>
            </w:r>
          </w:p>
        </w:tc>
        <w:tc>
          <w:tcPr>
            <w:tcW w:w="1559" w:type="dxa"/>
            <w:vAlign w:val="center"/>
          </w:tcPr>
          <w:p w:rsidR="00627662" w:rsidRPr="00A71D81" w:rsidRDefault="00627662" w:rsidP="00627662">
            <w:pPr>
              <w:jc w:val="center"/>
              <w:rPr>
                <w:rFonts w:ascii="GHEA Grapalat" w:hAnsi="GHEA Grapalat"/>
                <w:sz w:val="20"/>
              </w:rPr>
            </w:pPr>
          </w:p>
        </w:tc>
        <w:tc>
          <w:tcPr>
            <w:tcW w:w="962" w:type="dxa"/>
            <w:vAlign w:val="center"/>
          </w:tcPr>
          <w:p w:rsidR="00627662" w:rsidRPr="003C775D" w:rsidRDefault="00627662" w:rsidP="00627662">
            <w:pPr>
              <w:jc w:val="center"/>
              <w:rPr>
                <w:rFonts w:ascii="GHEA Grapalat" w:hAnsi="GHEA Grapalat"/>
                <w:sz w:val="20"/>
                <w:lang w:val="hy-AM"/>
              </w:rPr>
            </w:pPr>
          </w:p>
        </w:tc>
        <w:tc>
          <w:tcPr>
            <w:tcW w:w="1022" w:type="dxa"/>
            <w:vAlign w:val="center"/>
          </w:tcPr>
          <w:p w:rsidR="00627662" w:rsidRPr="003C775D" w:rsidRDefault="00627662" w:rsidP="00627662">
            <w:pPr>
              <w:jc w:val="center"/>
              <w:rPr>
                <w:rFonts w:ascii="GHEA Grapalat" w:hAnsi="GHEA Grapalat"/>
                <w:sz w:val="20"/>
                <w:lang w:val="hy-AM"/>
              </w:rPr>
            </w:pPr>
            <w:r>
              <w:rPr>
                <w:rFonts w:ascii="GHEA Grapalat" w:hAnsi="GHEA Grapalat"/>
                <w:sz w:val="20"/>
                <w:lang w:val="hy-AM"/>
              </w:rPr>
              <w:t>19200</w:t>
            </w:r>
          </w:p>
        </w:tc>
        <w:tc>
          <w:tcPr>
            <w:tcW w:w="709" w:type="dxa"/>
            <w:vAlign w:val="center"/>
          </w:tcPr>
          <w:p w:rsidR="00627662" w:rsidRPr="00627662" w:rsidRDefault="00627662" w:rsidP="00627662">
            <w:pPr>
              <w:widowControl w:val="0"/>
              <w:jc w:val="center"/>
              <w:rPr>
                <w:rFonts w:ascii="GHEA Grapalat" w:hAnsi="GHEA Grapalat"/>
                <w:sz w:val="16"/>
                <w:szCs w:val="16"/>
              </w:rPr>
            </w:pPr>
            <w:r w:rsidRPr="00627662">
              <w:rPr>
                <w:rFonts w:ascii="GHEA Grapalat" w:hAnsi="GHEA Grapalat"/>
                <w:i/>
                <w:sz w:val="16"/>
                <w:szCs w:val="16"/>
              </w:rPr>
              <w:t>Араратская область РА  г. Масис г. Масис, ул. Дпросаканнери 24</w:t>
            </w:r>
          </w:p>
        </w:tc>
        <w:tc>
          <w:tcPr>
            <w:tcW w:w="1158" w:type="dxa"/>
            <w:vAlign w:val="center"/>
          </w:tcPr>
          <w:p w:rsidR="00627662" w:rsidRPr="003C775D" w:rsidRDefault="00627662" w:rsidP="00627662">
            <w:pPr>
              <w:jc w:val="center"/>
              <w:rPr>
                <w:rFonts w:ascii="GHEA Grapalat" w:hAnsi="GHEA Grapalat"/>
                <w:sz w:val="20"/>
                <w:lang w:val="hy-AM"/>
              </w:rPr>
            </w:pPr>
            <w:r>
              <w:rPr>
                <w:rFonts w:ascii="GHEA Grapalat" w:hAnsi="GHEA Grapalat"/>
                <w:sz w:val="20"/>
                <w:lang w:val="hy-AM"/>
              </w:rPr>
              <w:t>19200</w:t>
            </w:r>
          </w:p>
        </w:tc>
        <w:tc>
          <w:tcPr>
            <w:tcW w:w="947" w:type="dxa"/>
            <w:vAlign w:val="center"/>
          </w:tcPr>
          <w:p w:rsidR="00627662" w:rsidRPr="0024628D" w:rsidRDefault="00627662" w:rsidP="00627662">
            <w:pPr>
              <w:widowControl w:val="0"/>
              <w:jc w:val="center"/>
              <w:rPr>
                <w:rFonts w:ascii="Cambria Math" w:hAnsi="Cambria Math"/>
                <w:sz w:val="16"/>
                <w:szCs w:val="16"/>
              </w:rPr>
            </w:pPr>
            <w:r>
              <w:rPr>
                <w:rFonts w:ascii="GHEA Grapalat" w:hAnsi="GHEA Grapalat"/>
                <w:sz w:val="16"/>
                <w:szCs w:val="16"/>
              </w:rPr>
              <w:t>Понедельному  заказу с января по май 2025 г</w:t>
            </w:r>
            <w:r>
              <w:rPr>
                <w:rFonts w:ascii="Cambria Math" w:hAnsi="Cambria Math"/>
                <w:sz w:val="16"/>
                <w:szCs w:val="16"/>
                <w:lang w:val="hy-AM"/>
              </w:rPr>
              <w:t>․</w:t>
            </w:r>
          </w:p>
        </w:tc>
      </w:tr>
      <w:tr w:rsidR="00627662" w:rsidRPr="00B138F3" w:rsidTr="00627662">
        <w:trPr>
          <w:jc w:val="center"/>
        </w:trPr>
        <w:tc>
          <w:tcPr>
            <w:tcW w:w="1242"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3</w:t>
            </w:r>
          </w:p>
        </w:tc>
        <w:tc>
          <w:tcPr>
            <w:tcW w:w="271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158218500</w:t>
            </w:r>
          </w:p>
        </w:tc>
        <w:tc>
          <w:tcPr>
            <w:tcW w:w="1559"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Печенье</w:t>
            </w:r>
          </w:p>
        </w:tc>
        <w:tc>
          <w:tcPr>
            <w:tcW w:w="3392" w:type="dxa"/>
          </w:tcPr>
          <w:p w:rsidR="00627662" w:rsidRPr="0024628D" w:rsidRDefault="00627662" w:rsidP="00627662">
            <w:pPr>
              <w:jc w:val="center"/>
              <w:rPr>
                <w:rFonts w:ascii="GHEA Grapalat" w:hAnsi="GHEA Grapalat"/>
                <w:sz w:val="20"/>
              </w:rPr>
            </w:pPr>
            <w:r w:rsidRPr="0024628D">
              <w:rPr>
                <w:rFonts w:ascii="GHEA Grapalat" w:hAnsi="GHEA Grapalat"/>
                <w:sz w:val="20"/>
              </w:rPr>
              <w:t xml:space="preserve">Молочный сахарозаменитель, влажность: 3-10, белки: 8,3 %, жиры: 11,8 %, углеводы: 69,4%, энергетическая ценность: 415 ккал содержание сахара: 20-27 процентов, в упаковке.-4.9-01-2010 гигиенические нормативы, а маркировка-в соответствии со </w:t>
            </w:r>
            <w:r w:rsidRPr="0024628D">
              <w:rPr>
                <w:rFonts w:ascii="GHEA Grapalat" w:hAnsi="GHEA Grapalat"/>
                <w:sz w:val="20"/>
              </w:rPr>
              <w:lastRenderedPageBreak/>
              <w:t>статьей 8 Закона РА " О безопасности пищевых продуктов”.</w:t>
            </w:r>
          </w:p>
        </w:tc>
        <w:tc>
          <w:tcPr>
            <w:tcW w:w="1085" w:type="dxa"/>
            <w:vAlign w:val="center"/>
          </w:tcPr>
          <w:p w:rsidR="00627662" w:rsidRPr="00A71D81" w:rsidRDefault="00627662" w:rsidP="00627662">
            <w:pPr>
              <w:jc w:val="center"/>
              <w:rPr>
                <w:rFonts w:ascii="GHEA Grapalat" w:hAnsi="GHEA Grapalat"/>
                <w:sz w:val="20"/>
              </w:rPr>
            </w:pPr>
            <w:r>
              <w:rPr>
                <w:rFonts w:ascii="GHEA Grapalat" w:hAnsi="GHEA Grapalat"/>
                <w:sz w:val="20"/>
              </w:rPr>
              <w:lastRenderedPageBreak/>
              <w:t>кг</w:t>
            </w:r>
          </w:p>
        </w:tc>
        <w:tc>
          <w:tcPr>
            <w:tcW w:w="1559" w:type="dxa"/>
            <w:vAlign w:val="center"/>
          </w:tcPr>
          <w:p w:rsidR="00627662" w:rsidRPr="00A71D81" w:rsidRDefault="00627662" w:rsidP="00627662">
            <w:pPr>
              <w:jc w:val="center"/>
              <w:rPr>
                <w:rFonts w:ascii="GHEA Grapalat" w:hAnsi="GHEA Grapalat"/>
                <w:sz w:val="20"/>
              </w:rPr>
            </w:pPr>
          </w:p>
        </w:tc>
        <w:tc>
          <w:tcPr>
            <w:tcW w:w="962" w:type="dxa"/>
            <w:vAlign w:val="center"/>
          </w:tcPr>
          <w:p w:rsidR="00627662" w:rsidRPr="003C775D" w:rsidRDefault="00627662" w:rsidP="00627662">
            <w:pPr>
              <w:jc w:val="center"/>
              <w:rPr>
                <w:rFonts w:ascii="GHEA Grapalat" w:hAnsi="GHEA Grapalat"/>
                <w:sz w:val="20"/>
                <w:lang w:val="hy-AM"/>
              </w:rPr>
            </w:pPr>
          </w:p>
        </w:tc>
        <w:tc>
          <w:tcPr>
            <w:tcW w:w="1022" w:type="dxa"/>
            <w:vAlign w:val="center"/>
          </w:tcPr>
          <w:p w:rsidR="00627662" w:rsidRPr="003C775D" w:rsidRDefault="00627662" w:rsidP="00627662">
            <w:pPr>
              <w:jc w:val="center"/>
              <w:rPr>
                <w:rFonts w:ascii="GHEA Grapalat" w:hAnsi="GHEA Grapalat"/>
                <w:sz w:val="20"/>
                <w:lang w:val="hy-AM"/>
              </w:rPr>
            </w:pPr>
            <w:r>
              <w:rPr>
                <w:rFonts w:ascii="GHEA Grapalat" w:hAnsi="GHEA Grapalat"/>
                <w:sz w:val="20"/>
                <w:lang w:val="hy-AM"/>
              </w:rPr>
              <w:t>374</w:t>
            </w:r>
          </w:p>
        </w:tc>
        <w:tc>
          <w:tcPr>
            <w:tcW w:w="709" w:type="dxa"/>
          </w:tcPr>
          <w:p w:rsidR="00627662" w:rsidRPr="00627662" w:rsidRDefault="00627662" w:rsidP="00627662">
            <w:pPr>
              <w:widowControl w:val="0"/>
              <w:jc w:val="center"/>
              <w:rPr>
                <w:rFonts w:ascii="GHEA Grapalat" w:hAnsi="GHEA Grapalat"/>
                <w:sz w:val="16"/>
                <w:szCs w:val="16"/>
              </w:rPr>
            </w:pPr>
            <w:r w:rsidRPr="00627662">
              <w:rPr>
                <w:rFonts w:ascii="GHEA Grapalat" w:hAnsi="GHEA Grapalat"/>
                <w:i/>
                <w:sz w:val="16"/>
                <w:szCs w:val="16"/>
              </w:rPr>
              <w:t>Араратская область РА  г. Масис г. Масис, ул. Дпросаканн</w:t>
            </w:r>
            <w:r w:rsidRPr="00627662">
              <w:rPr>
                <w:rFonts w:ascii="GHEA Grapalat" w:hAnsi="GHEA Grapalat"/>
                <w:i/>
                <w:sz w:val="16"/>
                <w:szCs w:val="16"/>
              </w:rPr>
              <w:lastRenderedPageBreak/>
              <w:t>ери 24</w:t>
            </w:r>
          </w:p>
        </w:tc>
        <w:tc>
          <w:tcPr>
            <w:tcW w:w="1158" w:type="dxa"/>
            <w:vAlign w:val="center"/>
          </w:tcPr>
          <w:p w:rsidR="00627662" w:rsidRPr="00B138F3" w:rsidRDefault="00627662" w:rsidP="00627662">
            <w:pPr>
              <w:widowControl w:val="0"/>
              <w:jc w:val="center"/>
              <w:rPr>
                <w:rFonts w:ascii="GHEA Grapalat" w:hAnsi="GHEA Grapalat"/>
                <w:sz w:val="16"/>
                <w:szCs w:val="16"/>
              </w:rPr>
            </w:pPr>
            <w:r>
              <w:rPr>
                <w:rFonts w:ascii="GHEA Grapalat" w:hAnsi="GHEA Grapalat"/>
                <w:sz w:val="20"/>
                <w:lang w:val="hy-AM"/>
              </w:rPr>
              <w:lastRenderedPageBreak/>
              <w:t>374</w:t>
            </w:r>
          </w:p>
        </w:tc>
        <w:tc>
          <w:tcPr>
            <w:tcW w:w="947" w:type="dxa"/>
          </w:tcPr>
          <w:p w:rsidR="00627662" w:rsidRPr="0024628D" w:rsidRDefault="00627662" w:rsidP="00627662">
            <w:pPr>
              <w:widowControl w:val="0"/>
              <w:jc w:val="center"/>
              <w:rPr>
                <w:rFonts w:ascii="Cambria Math" w:hAnsi="Cambria Math"/>
                <w:sz w:val="16"/>
                <w:szCs w:val="16"/>
              </w:rPr>
            </w:pPr>
            <w:r>
              <w:rPr>
                <w:rFonts w:ascii="GHEA Grapalat" w:hAnsi="GHEA Grapalat"/>
                <w:sz w:val="16"/>
                <w:szCs w:val="16"/>
              </w:rPr>
              <w:t>Понедельному  заказу с января по май 2025 г</w:t>
            </w:r>
            <w:r>
              <w:rPr>
                <w:rFonts w:ascii="Cambria Math" w:hAnsi="Cambria Math"/>
                <w:sz w:val="16"/>
                <w:szCs w:val="16"/>
                <w:lang w:val="hy-AM"/>
              </w:rPr>
              <w:t>․</w:t>
            </w:r>
          </w:p>
        </w:tc>
      </w:tr>
      <w:tr w:rsidR="00627662" w:rsidRPr="00B138F3" w:rsidTr="00BD18C9">
        <w:trPr>
          <w:jc w:val="center"/>
        </w:trPr>
        <w:tc>
          <w:tcPr>
            <w:tcW w:w="1242"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lastRenderedPageBreak/>
              <w:t>4</w:t>
            </w:r>
          </w:p>
        </w:tc>
        <w:tc>
          <w:tcPr>
            <w:tcW w:w="271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03222100</w:t>
            </w:r>
          </w:p>
        </w:tc>
        <w:tc>
          <w:tcPr>
            <w:tcW w:w="1559"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Банан</w:t>
            </w:r>
          </w:p>
        </w:tc>
        <w:tc>
          <w:tcPr>
            <w:tcW w:w="3392" w:type="dxa"/>
            <w:vAlign w:val="center"/>
          </w:tcPr>
          <w:p w:rsidR="00627662" w:rsidRPr="0024628D" w:rsidRDefault="00627662" w:rsidP="00627662">
            <w:pPr>
              <w:jc w:val="center"/>
              <w:rPr>
                <w:rFonts w:ascii="GHEA Grapalat" w:hAnsi="GHEA Grapalat"/>
                <w:sz w:val="20"/>
              </w:rPr>
            </w:pPr>
            <w:r w:rsidRPr="0024628D">
              <w:rPr>
                <w:rFonts w:ascii="GHEA Grapalat" w:hAnsi="GHEA Grapalat"/>
                <w:sz w:val="20"/>
                <w:lang w:val="hy-AM"/>
              </w:rPr>
              <w:t>Бананы свежие, спелые, не опрелые, не перезрелые, II группы плодоношения, ГОСТ 4427-82. безопасность и маркировка в соответствии со статьей 9 Закона РА О безопасности пищевых продуктов</w:t>
            </w:r>
          </w:p>
        </w:tc>
        <w:tc>
          <w:tcPr>
            <w:tcW w:w="1085" w:type="dxa"/>
            <w:vAlign w:val="center"/>
          </w:tcPr>
          <w:p w:rsidR="00627662" w:rsidRPr="006F5A41" w:rsidRDefault="00627662" w:rsidP="00627662">
            <w:pPr>
              <w:jc w:val="center"/>
              <w:rPr>
                <w:rFonts w:ascii="GHEA Grapalat" w:hAnsi="GHEA Grapalat"/>
                <w:sz w:val="20"/>
                <w:lang w:val="hy-AM"/>
              </w:rPr>
            </w:pPr>
            <w:r>
              <w:rPr>
                <w:rFonts w:ascii="GHEA Grapalat" w:hAnsi="GHEA Grapalat"/>
                <w:sz w:val="20"/>
              </w:rPr>
              <w:t>кг</w:t>
            </w:r>
          </w:p>
        </w:tc>
        <w:tc>
          <w:tcPr>
            <w:tcW w:w="1559" w:type="dxa"/>
            <w:vAlign w:val="center"/>
          </w:tcPr>
          <w:p w:rsidR="00627662" w:rsidRPr="006F5A41" w:rsidRDefault="00627662" w:rsidP="00627662">
            <w:pPr>
              <w:jc w:val="center"/>
              <w:rPr>
                <w:rFonts w:ascii="GHEA Grapalat" w:hAnsi="GHEA Grapalat"/>
                <w:sz w:val="20"/>
                <w:lang w:val="hy-AM"/>
              </w:rPr>
            </w:pPr>
          </w:p>
        </w:tc>
        <w:tc>
          <w:tcPr>
            <w:tcW w:w="962" w:type="dxa"/>
            <w:vAlign w:val="center"/>
          </w:tcPr>
          <w:p w:rsidR="00627662" w:rsidRPr="006F5A41" w:rsidRDefault="00627662" w:rsidP="00627662">
            <w:pPr>
              <w:jc w:val="center"/>
              <w:rPr>
                <w:rFonts w:ascii="GHEA Grapalat" w:hAnsi="GHEA Grapalat"/>
                <w:sz w:val="20"/>
                <w:lang w:val="hy-AM"/>
              </w:rPr>
            </w:pPr>
          </w:p>
        </w:tc>
        <w:tc>
          <w:tcPr>
            <w:tcW w:w="1022" w:type="dxa"/>
            <w:vAlign w:val="center"/>
          </w:tcPr>
          <w:p w:rsidR="00627662" w:rsidRPr="006F5A41" w:rsidRDefault="00627662" w:rsidP="00627662">
            <w:pPr>
              <w:jc w:val="center"/>
              <w:rPr>
                <w:rFonts w:ascii="GHEA Grapalat" w:hAnsi="GHEA Grapalat"/>
                <w:sz w:val="20"/>
                <w:lang w:val="hy-AM"/>
              </w:rPr>
            </w:pPr>
            <w:r>
              <w:rPr>
                <w:rFonts w:ascii="GHEA Grapalat" w:hAnsi="GHEA Grapalat"/>
                <w:sz w:val="20"/>
                <w:lang w:val="hy-AM"/>
              </w:rPr>
              <w:t>640</w:t>
            </w:r>
          </w:p>
        </w:tc>
        <w:tc>
          <w:tcPr>
            <w:tcW w:w="709" w:type="dxa"/>
          </w:tcPr>
          <w:p w:rsidR="00627662" w:rsidRPr="00627662" w:rsidRDefault="00627662" w:rsidP="00627662">
            <w:pPr>
              <w:widowControl w:val="0"/>
              <w:jc w:val="center"/>
              <w:rPr>
                <w:rFonts w:ascii="GHEA Grapalat" w:hAnsi="GHEA Grapalat"/>
                <w:sz w:val="16"/>
                <w:szCs w:val="16"/>
              </w:rPr>
            </w:pPr>
            <w:r w:rsidRPr="00627662">
              <w:rPr>
                <w:rFonts w:ascii="GHEA Grapalat" w:hAnsi="GHEA Grapalat"/>
                <w:i/>
                <w:sz w:val="16"/>
                <w:szCs w:val="16"/>
              </w:rPr>
              <w:t>Араратская область РА  г. Масис г. Масис, ул. Дпросаканнери 24</w:t>
            </w:r>
          </w:p>
        </w:tc>
        <w:tc>
          <w:tcPr>
            <w:tcW w:w="1158" w:type="dxa"/>
            <w:vAlign w:val="center"/>
          </w:tcPr>
          <w:p w:rsidR="00627662" w:rsidRPr="006F5A41" w:rsidRDefault="00627662" w:rsidP="00627662">
            <w:pPr>
              <w:jc w:val="center"/>
              <w:rPr>
                <w:rFonts w:ascii="GHEA Grapalat" w:hAnsi="GHEA Grapalat"/>
                <w:sz w:val="20"/>
                <w:lang w:val="hy-AM"/>
              </w:rPr>
            </w:pPr>
            <w:r>
              <w:rPr>
                <w:rFonts w:ascii="GHEA Grapalat" w:hAnsi="GHEA Grapalat"/>
                <w:sz w:val="20"/>
                <w:lang w:val="hy-AM"/>
              </w:rPr>
              <w:t>640</w:t>
            </w:r>
          </w:p>
        </w:tc>
        <w:tc>
          <w:tcPr>
            <w:tcW w:w="947" w:type="dxa"/>
          </w:tcPr>
          <w:p w:rsidR="00627662" w:rsidRPr="0024628D" w:rsidRDefault="00627662" w:rsidP="00627662">
            <w:pPr>
              <w:widowControl w:val="0"/>
              <w:jc w:val="center"/>
              <w:rPr>
                <w:rFonts w:ascii="Cambria Math" w:hAnsi="Cambria Math"/>
                <w:sz w:val="16"/>
                <w:szCs w:val="16"/>
              </w:rPr>
            </w:pPr>
            <w:r>
              <w:rPr>
                <w:rFonts w:ascii="GHEA Grapalat" w:hAnsi="GHEA Grapalat"/>
                <w:sz w:val="16"/>
                <w:szCs w:val="16"/>
              </w:rPr>
              <w:t>Понедельному  заказу с января по май 2025 г</w:t>
            </w:r>
            <w:r>
              <w:rPr>
                <w:rFonts w:ascii="Cambria Math" w:hAnsi="Cambria Math"/>
                <w:sz w:val="16"/>
                <w:szCs w:val="16"/>
                <w:lang w:val="hy-AM"/>
              </w:rPr>
              <w:t>․</w:t>
            </w:r>
          </w:p>
        </w:tc>
      </w:tr>
      <w:tr w:rsidR="00627662" w:rsidRPr="00B138F3" w:rsidTr="00BD18C9">
        <w:trPr>
          <w:jc w:val="center"/>
        </w:trPr>
        <w:tc>
          <w:tcPr>
            <w:tcW w:w="1242"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5</w:t>
            </w:r>
          </w:p>
        </w:tc>
        <w:tc>
          <w:tcPr>
            <w:tcW w:w="271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03222128</w:t>
            </w:r>
          </w:p>
        </w:tc>
        <w:tc>
          <w:tcPr>
            <w:tcW w:w="1559" w:type="dxa"/>
            <w:vAlign w:val="center"/>
          </w:tcPr>
          <w:p w:rsidR="00627662" w:rsidRPr="00615869" w:rsidRDefault="00627662" w:rsidP="00627662">
            <w:pPr>
              <w:pStyle w:val="BodyTextIndent2"/>
              <w:spacing w:line="240" w:lineRule="auto"/>
              <w:ind w:firstLine="0"/>
              <w:rPr>
                <w:rFonts w:ascii="GHEA Grapalat" w:hAnsi="GHEA Grapalat"/>
              </w:rPr>
            </w:pPr>
            <w:r>
              <w:rPr>
                <w:rFonts w:ascii="GHEA Grapalat" w:hAnsi="GHEA Grapalat"/>
              </w:rPr>
              <w:t>Яблоко</w:t>
            </w:r>
          </w:p>
        </w:tc>
        <w:tc>
          <w:tcPr>
            <w:tcW w:w="3392" w:type="dxa"/>
            <w:vAlign w:val="center"/>
          </w:tcPr>
          <w:p w:rsidR="00627662" w:rsidRPr="0024628D" w:rsidRDefault="00627662" w:rsidP="00627662">
            <w:pPr>
              <w:jc w:val="center"/>
              <w:rPr>
                <w:rFonts w:ascii="GHEA Grapalat" w:hAnsi="GHEA Grapalat"/>
                <w:sz w:val="20"/>
              </w:rPr>
            </w:pPr>
            <w:r w:rsidRPr="0024628D">
              <w:rPr>
                <w:rFonts w:ascii="GHEA Grapalat" w:hAnsi="GHEA Grapalat"/>
                <w:sz w:val="20"/>
              </w:rPr>
              <w:t>ГОСТ 34314-2017, яблоки свежие, первой группы, разных сортов Армении, узкий диаметр не менее 5 см, безопасность и маркировка в соответствии со статьей 9 Закона РА " О безопасности пищевых продуктов</w:t>
            </w:r>
          </w:p>
        </w:tc>
        <w:tc>
          <w:tcPr>
            <w:tcW w:w="1085" w:type="dxa"/>
            <w:vAlign w:val="center"/>
          </w:tcPr>
          <w:p w:rsidR="00627662" w:rsidRPr="006F5A41" w:rsidRDefault="00627662" w:rsidP="00627662">
            <w:pPr>
              <w:jc w:val="center"/>
              <w:rPr>
                <w:rFonts w:ascii="GHEA Grapalat" w:hAnsi="GHEA Grapalat"/>
                <w:sz w:val="20"/>
                <w:lang w:val="hy-AM"/>
              </w:rPr>
            </w:pPr>
            <w:r>
              <w:rPr>
                <w:rFonts w:ascii="GHEA Grapalat" w:hAnsi="GHEA Grapalat"/>
                <w:sz w:val="20"/>
              </w:rPr>
              <w:t>кг</w:t>
            </w:r>
          </w:p>
        </w:tc>
        <w:tc>
          <w:tcPr>
            <w:tcW w:w="1559" w:type="dxa"/>
            <w:vAlign w:val="center"/>
          </w:tcPr>
          <w:p w:rsidR="00627662" w:rsidRPr="00A71D81" w:rsidRDefault="00627662" w:rsidP="00627662">
            <w:pPr>
              <w:jc w:val="center"/>
              <w:rPr>
                <w:rFonts w:ascii="GHEA Grapalat" w:hAnsi="GHEA Grapalat"/>
                <w:sz w:val="20"/>
              </w:rPr>
            </w:pPr>
          </w:p>
        </w:tc>
        <w:tc>
          <w:tcPr>
            <w:tcW w:w="962" w:type="dxa"/>
            <w:vAlign w:val="center"/>
          </w:tcPr>
          <w:p w:rsidR="00627662" w:rsidRPr="003C775D" w:rsidRDefault="00627662" w:rsidP="00627662">
            <w:pPr>
              <w:jc w:val="center"/>
              <w:rPr>
                <w:rFonts w:ascii="GHEA Grapalat" w:hAnsi="GHEA Grapalat"/>
                <w:sz w:val="20"/>
                <w:lang w:val="hy-AM"/>
              </w:rPr>
            </w:pPr>
          </w:p>
        </w:tc>
        <w:tc>
          <w:tcPr>
            <w:tcW w:w="1022" w:type="dxa"/>
            <w:vAlign w:val="center"/>
          </w:tcPr>
          <w:p w:rsidR="00627662" w:rsidRPr="003C775D" w:rsidRDefault="00627662" w:rsidP="00627662">
            <w:pPr>
              <w:jc w:val="center"/>
              <w:rPr>
                <w:rFonts w:ascii="GHEA Grapalat" w:hAnsi="GHEA Grapalat"/>
                <w:sz w:val="20"/>
                <w:lang w:val="hy-AM"/>
              </w:rPr>
            </w:pPr>
            <w:r>
              <w:rPr>
                <w:rFonts w:ascii="GHEA Grapalat" w:hAnsi="GHEA Grapalat"/>
                <w:sz w:val="20"/>
                <w:lang w:val="hy-AM"/>
              </w:rPr>
              <w:t>960</w:t>
            </w:r>
          </w:p>
        </w:tc>
        <w:tc>
          <w:tcPr>
            <w:tcW w:w="709" w:type="dxa"/>
          </w:tcPr>
          <w:p w:rsidR="00627662" w:rsidRPr="00627662" w:rsidRDefault="00627662" w:rsidP="00627662">
            <w:pPr>
              <w:widowControl w:val="0"/>
              <w:jc w:val="center"/>
              <w:rPr>
                <w:rFonts w:ascii="GHEA Grapalat" w:hAnsi="GHEA Grapalat"/>
                <w:sz w:val="16"/>
                <w:szCs w:val="16"/>
              </w:rPr>
            </w:pPr>
            <w:r w:rsidRPr="00627662">
              <w:rPr>
                <w:rFonts w:ascii="GHEA Grapalat" w:hAnsi="GHEA Grapalat"/>
                <w:i/>
                <w:sz w:val="16"/>
                <w:szCs w:val="16"/>
              </w:rPr>
              <w:t>Араратская область РА  г. Масис г. Масис, ул. Дпросаканнери 24</w:t>
            </w:r>
          </w:p>
        </w:tc>
        <w:tc>
          <w:tcPr>
            <w:tcW w:w="1158" w:type="dxa"/>
            <w:vAlign w:val="center"/>
          </w:tcPr>
          <w:p w:rsidR="00627662" w:rsidRPr="003C775D" w:rsidRDefault="00627662" w:rsidP="00627662">
            <w:pPr>
              <w:jc w:val="center"/>
              <w:rPr>
                <w:rFonts w:ascii="GHEA Grapalat" w:hAnsi="GHEA Grapalat"/>
                <w:sz w:val="20"/>
                <w:lang w:val="hy-AM"/>
              </w:rPr>
            </w:pPr>
            <w:r>
              <w:rPr>
                <w:rFonts w:ascii="GHEA Grapalat" w:hAnsi="GHEA Grapalat"/>
                <w:sz w:val="20"/>
                <w:lang w:val="hy-AM"/>
              </w:rPr>
              <w:t>960</w:t>
            </w:r>
          </w:p>
        </w:tc>
        <w:tc>
          <w:tcPr>
            <w:tcW w:w="947" w:type="dxa"/>
          </w:tcPr>
          <w:p w:rsidR="00627662" w:rsidRPr="0024628D" w:rsidRDefault="00627662" w:rsidP="00627662">
            <w:pPr>
              <w:widowControl w:val="0"/>
              <w:jc w:val="center"/>
              <w:rPr>
                <w:rFonts w:ascii="Cambria Math" w:hAnsi="Cambria Math"/>
                <w:sz w:val="16"/>
                <w:szCs w:val="16"/>
              </w:rPr>
            </w:pPr>
            <w:r>
              <w:rPr>
                <w:rFonts w:ascii="GHEA Grapalat" w:hAnsi="GHEA Grapalat"/>
                <w:sz w:val="16"/>
                <w:szCs w:val="16"/>
              </w:rPr>
              <w:t>Понедельному  заказу с января по май 2025 г</w:t>
            </w:r>
            <w:r>
              <w:rPr>
                <w:rFonts w:ascii="Cambria Math" w:hAnsi="Cambria Math"/>
                <w:sz w:val="16"/>
                <w:szCs w:val="16"/>
                <w:lang w:val="hy-AM"/>
              </w:rPr>
              <w:t>․</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627662">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27662">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8"/>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27662" w:rsidRPr="00B138F3" w:rsidTr="0008250E">
        <w:trPr>
          <w:trHeight w:val="404"/>
          <w:jc w:val="center"/>
        </w:trPr>
        <w:tc>
          <w:tcPr>
            <w:tcW w:w="1724"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1</w:t>
            </w:r>
          </w:p>
        </w:tc>
        <w:tc>
          <w:tcPr>
            <w:tcW w:w="215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15551300</w:t>
            </w:r>
          </w:p>
        </w:tc>
        <w:tc>
          <w:tcPr>
            <w:tcW w:w="1293"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Йогурт</w:t>
            </w:r>
          </w:p>
        </w:tc>
        <w:tc>
          <w:tcPr>
            <w:tcW w:w="1007" w:type="dxa"/>
          </w:tcPr>
          <w:p w:rsidR="00627662" w:rsidRPr="00A71D81" w:rsidRDefault="00627662" w:rsidP="006276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1006" w:type="dxa"/>
          </w:tcPr>
          <w:p w:rsidR="00627662" w:rsidRPr="00A71D81" w:rsidRDefault="00627662" w:rsidP="006276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18"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5"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6"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8"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4"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8"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007"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21" w:type="dxa"/>
          </w:tcPr>
          <w:p w:rsidR="00627662" w:rsidRPr="00A71D81" w:rsidRDefault="00627662" w:rsidP="006276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627662" w:rsidRPr="00B138F3" w:rsidTr="0008250E">
        <w:trPr>
          <w:trHeight w:val="404"/>
          <w:jc w:val="center"/>
        </w:trPr>
        <w:tc>
          <w:tcPr>
            <w:tcW w:w="1724"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2</w:t>
            </w:r>
          </w:p>
        </w:tc>
        <w:tc>
          <w:tcPr>
            <w:tcW w:w="215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15811130</w:t>
            </w:r>
          </w:p>
        </w:tc>
        <w:tc>
          <w:tcPr>
            <w:tcW w:w="1293"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Булки</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10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5"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4"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2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627662" w:rsidRPr="00B138F3" w:rsidTr="0008250E">
        <w:trPr>
          <w:trHeight w:val="404"/>
          <w:jc w:val="center"/>
        </w:trPr>
        <w:tc>
          <w:tcPr>
            <w:tcW w:w="1724"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3</w:t>
            </w:r>
          </w:p>
        </w:tc>
        <w:tc>
          <w:tcPr>
            <w:tcW w:w="215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158218500</w:t>
            </w:r>
          </w:p>
        </w:tc>
        <w:tc>
          <w:tcPr>
            <w:tcW w:w="1293"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Печенье</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10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5"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4"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2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627662" w:rsidRPr="00B138F3" w:rsidTr="0008250E">
        <w:trPr>
          <w:trHeight w:val="404"/>
          <w:jc w:val="center"/>
        </w:trPr>
        <w:tc>
          <w:tcPr>
            <w:tcW w:w="1724"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4</w:t>
            </w:r>
          </w:p>
        </w:tc>
        <w:tc>
          <w:tcPr>
            <w:tcW w:w="215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03222100</w:t>
            </w:r>
          </w:p>
        </w:tc>
        <w:tc>
          <w:tcPr>
            <w:tcW w:w="1293" w:type="dxa"/>
            <w:vAlign w:val="center"/>
          </w:tcPr>
          <w:p w:rsidR="00627662" w:rsidRPr="000627F7" w:rsidRDefault="00627662" w:rsidP="00627662">
            <w:pPr>
              <w:pStyle w:val="BodyTextIndent2"/>
              <w:spacing w:line="240" w:lineRule="auto"/>
              <w:ind w:firstLine="0"/>
              <w:rPr>
                <w:rFonts w:ascii="GHEA Grapalat" w:hAnsi="GHEA Grapalat"/>
              </w:rPr>
            </w:pPr>
            <w:r>
              <w:rPr>
                <w:rFonts w:ascii="GHEA Grapalat" w:hAnsi="GHEA Grapalat"/>
              </w:rPr>
              <w:t>Банан</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10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5"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4"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2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627662" w:rsidRPr="00B138F3" w:rsidTr="0008250E">
        <w:trPr>
          <w:trHeight w:val="404"/>
          <w:jc w:val="center"/>
        </w:trPr>
        <w:tc>
          <w:tcPr>
            <w:tcW w:w="1724"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5</w:t>
            </w:r>
          </w:p>
        </w:tc>
        <w:tc>
          <w:tcPr>
            <w:tcW w:w="2155" w:type="dxa"/>
          </w:tcPr>
          <w:p w:rsidR="00627662" w:rsidRPr="006F5A41" w:rsidRDefault="00627662" w:rsidP="00627662">
            <w:pPr>
              <w:jc w:val="center"/>
              <w:rPr>
                <w:rFonts w:ascii="GHEA Grapalat" w:hAnsi="GHEA Grapalat"/>
                <w:sz w:val="20"/>
                <w:lang w:val="hy-AM"/>
              </w:rPr>
            </w:pPr>
            <w:r>
              <w:rPr>
                <w:rFonts w:ascii="GHEA Grapalat" w:hAnsi="GHEA Grapalat"/>
                <w:sz w:val="20"/>
                <w:lang w:val="hy-AM"/>
              </w:rPr>
              <w:t>03222128</w:t>
            </w:r>
          </w:p>
        </w:tc>
        <w:tc>
          <w:tcPr>
            <w:tcW w:w="1293" w:type="dxa"/>
            <w:vAlign w:val="center"/>
          </w:tcPr>
          <w:p w:rsidR="00627662" w:rsidRPr="00615869" w:rsidRDefault="00627662" w:rsidP="00627662">
            <w:pPr>
              <w:pStyle w:val="BodyTextIndent2"/>
              <w:spacing w:line="240" w:lineRule="auto"/>
              <w:ind w:firstLine="0"/>
              <w:rPr>
                <w:rFonts w:ascii="GHEA Grapalat" w:hAnsi="GHEA Grapalat"/>
              </w:rPr>
            </w:pPr>
            <w:r>
              <w:rPr>
                <w:rFonts w:ascii="GHEA Grapalat" w:hAnsi="GHEA Grapalat"/>
              </w:rPr>
              <w:t>Яблоко</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10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5"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6"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4"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8"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007"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21" w:type="dxa"/>
          </w:tcPr>
          <w:p w:rsidR="00627662" w:rsidRPr="00A71D81" w:rsidRDefault="00627662" w:rsidP="00627662">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6"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E74" w:rsidRDefault="00A81E74">
      <w:r>
        <w:separator/>
      </w:r>
    </w:p>
  </w:endnote>
  <w:endnote w:type="continuationSeparator" w:id="0">
    <w:p w:rsidR="00A81E74" w:rsidRDefault="00A81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64042" w:rsidRPr="00C861E9" w:rsidRDefault="0036404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F1C11">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E74" w:rsidRDefault="00A81E74">
      <w:r>
        <w:separator/>
      </w:r>
    </w:p>
  </w:footnote>
  <w:footnote w:type="continuationSeparator" w:id="0">
    <w:p w:rsidR="00A81E74" w:rsidRDefault="00A81E74">
      <w:r>
        <w:continuationSeparator/>
      </w:r>
    </w:p>
  </w:footnote>
  <w:footnote w:id="1">
    <w:p w:rsidR="00364042" w:rsidRPr="00ED3BA4" w:rsidRDefault="00364042"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64042" w:rsidRPr="008842CE" w:rsidRDefault="00364042"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64042" w:rsidRPr="000811C1" w:rsidRDefault="00364042">
      <w:pPr>
        <w:pStyle w:val="FootnoteText"/>
        <w:rPr>
          <w:lang w:val="af-ZA"/>
        </w:rPr>
      </w:pPr>
    </w:p>
  </w:footnote>
  <w:footnote w:id="3">
    <w:p w:rsidR="00364042" w:rsidRPr="00A31673" w:rsidRDefault="0036404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364042" w:rsidRPr="008416BA" w:rsidRDefault="00364042"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64042" w:rsidRDefault="00364042" w:rsidP="006B3E56">
      <w:pPr>
        <w:jc w:val="both"/>
      </w:pPr>
    </w:p>
    <w:p w:rsidR="00364042" w:rsidRPr="008B70EB" w:rsidRDefault="00364042"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64042" w:rsidRPr="008B70EB" w:rsidRDefault="0036404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64042" w:rsidRPr="008B70EB" w:rsidRDefault="0036404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64042" w:rsidRDefault="00364042" w:rsidP="00637230">
      <w:pPr>
        <w:jc w:val="both"/>
        <w:rPr>
          <w:rFonts w:asciiTheme="minorHAnsi" w:hAnsiTheme="minorHAnsi"/>
          <w:lang w:val="af-ZA"/>
        </w:rPr>
      </w:pPr>
    </w:p>
  </w:footnote>
  <w:footnote w:id="5">
    <w:p w:rsidR="00364042" w:rsidRPr="00D3436F" w:rsidRDefault="0036404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64042" w:rsidRPr="00D3436F" w:rsidRDefault="00364042">
      <w:pPr>
        <w:pStyle w:val="FootnoteText"/>
        <w:rPr>
          <w:lang w:val="es-ES"/>
        </w:rPr>
      </w:pPr>
    </w:p>
  </w:footnote>
  <w:footnote w:id="6">
    <w:p w:rsidR="00364042" w:rsidRPr="008842CE" w:rsidRDefault="00364042" w:rsidP="003D2FE2">
      <w:pPr>
        <w:pStyle w:val="FootnoteText"/>
        <w:jc w:val="both"/>
      </w:pPr>
    </w:p>
  </w:footnote>
  <w:footnote w:id="7">
    <w:p w:rsidR="00364042" w:rsidRPr="008842CE" w:rsidRDefault="00364042" w:rsidP="000A214C">
      <w:pPr>
        <w:pStyle w:val="FootnoteText"/>
        <w:jc w:val="both"/>
      </w:pPr>
    </w:p>
  </w:footnote>
  <w:footnote w:id="8">
    <w:p w:rsidR="00364042" w:rsidRDefault="00364042"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64042" w:rsidRPr="00F21C0D" w:rsidRDefault="00364042" w:rsidP="00D3436F">
      <w:pPr>
        <w:pStyle w:val="FootnoteText"/>
        <w:widowControl w:val="0"/>
        <w:jc w:val="both"/>
        <w:rPr>
          <w:lang w:val="hy-AM"/>
        </w:rPr>
      </w:pPr>
    </w:p>
  </w:footnote>
  <w:footnote w:id="9">
    <w:p w:rsidR="00364042" w:rsidRDefault="00364042"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64042" w:rsidRDefault="00364042" w:rsidP="005E52ED">
      <w:pPr>
        <w:pStyle w:val="FootnoteText"/>
        <w:widowControl w:val="0"/>
        <w:jc w:val="both"/>
        <w:rPr>
          <w:rFonts w:ascii="GHEA Grapalat" w:hAnsi="GHEA Grapalat"/>
          <w:i/>
        </w:rPr>
      </w:pPr>
    </w:p>
    <w:p w:rsidR="00364042" w:rsidRDefault="00364042" w:rsidP="005E52ED">
      <w:pPr>
        <w:pStyle w:val="FootnoteText"/>
        <w:widowControl w:val="0"/>
        <w:jc w:val="both"/>
        <w:rPr>
          <w:rFonts w:ascii="GHEA Grapalat" w:hAnsi="GHEA Grapalat"/>
          <w:i/>
        </w:rPr>
      </w:pPr>
    </w:p>
    <w:p w:rsidR="00364042" w:rsidRPr="00EB336B" w:rsidRDefault="00364042"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64042" w:rsidRPr="00D3436F" w:rsidRDefault="00364042">
      <w:pPr>
        <w:pStyle w:val="FootnoteText"/>
        <w:rPr>
          <w:lang w:val="hy-AM"/>
        </w:rPr>
      </w:pPr>
    </w:p>
  </w:footnote>
  <w:footnote w:id="10">
    <w:p w:rsidR="00364042" w:rsidRPr="008842CE" w:rsidRDefault="00364042"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64042" w:rsidRPr="00E85250" w:rsidRDefault="00364042" w:rsidP="00D90640">
      <w:pPr>
        <w:widowControl w:val="0"/>
        <w:spacing w:after="160" w:line="360" w:lineRule="auto"/>
        <w:ind w:firstLine="709"/>
        <w:jc w:val="both"/>
        <w:rPr>
          <w:rFonts w:ascii="GHEA Grapalat" w:hAnsi="GHEA Grapalat"/>
          <w:lang w:val="hy-AM"/>
        </w:rPr>
      </w:pPr>
    </w:p>
    <w:p w:rsidR="00364042" w:rsidRPr="00D3436F" w:rsidRDefault="00364042">
      <w:pPr>
        <w:pStyle w:val="FootnoteText"/>
        <w:rPr>
          <w:lang w:val="hy-AM"/>
        </w:rPr>
      </w:pPr>
    </w:p>
  </w:footnote>
  <w:footnote w:id="11">
    <w:p w:rsidR="00364042" w:rsidRPr="00402BC3" w:rsidRDefault="00364042"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64042" w:rsidRPr="00552088" w:rsidRDefault="00364042"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64042" w:rsidRPr="00D3436F" w:rsidRDefault="00364042">
      <w:pPr>
        <w:pStyle w:val="FootnoteText"/>
        <w:rPr>
          <w:lang w:val="hy-AM"/>
        </w:rPr>
      </w:pPr>
    </w:p>
  </w:footnote>
  <w:footnote w:id="12">
    <w:p w:rsidR="00364042" w:rsidRPr="008842CE" w:rsidRDefault="00364042"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64042" w:rsidRPr="00D3436F" w:rsidRDefault="00364042">
      <w:pPr>
        <w:pStyle w:val="FootnoteText"/>
        <w:rPr>
          <w:lang w:val="hy-AM"/>
        </w:rPr>
      </w:pPr>
    </w:p>
  </w:footnote>
  <w:footnote w:id="13">
    <w:p w:rsidR="00364042" w:rsidRPr="00D3436F" w:rsidRDefault="00364042"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364042" w:rsidRPr="008842CE" w:rsidRDefault="00364042"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64042" w:rsidRPr="00D3436F" w:rsidRDefault="00364042">
      <w:pPr>
        <w:pStyle w:val="FootnoteText"/>
        <w:rPr>
          <w:lang w:val="hy-AM"/>
        </w:rPr>
      </w:pPr>
    </w:p>
  </w:footnote>
  <w:footnote w:id="15">
    <w:p w:rsidR="00364042" w:rsidRPr="00E861BF" w:rsidRDefault="00364042"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6">
    <w:p w:rsidR="0024628D" w:rsidRPr="00E861BF" w:rsidRDefault="0024628D"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7">
    <w:p w:rsidR="00364042" w:rsidRPr="008842CE" w:rsidRDefault="00364042"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364042" w:rsidRPr="008842CE" w:rsidRDefault="00364042"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7F7"/>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628D"/>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3F"/>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B52"/>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042"/>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C11"/>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869"/>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662"/>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59A"/>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1E74"/>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4777"/>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5EC"/>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0D99C"/>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ypks7kbdpwfgdykd3qb9">
    <w:name w:val="ypks7kbdpwfgdykd3qb9"/>
    <w:basedOn w:val="DefaultParagraphFont"/>
    <w:rsid w:val="00364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zakaryan@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9A56B-0323-4934-9A85-8D843779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97</Pages>
  <Words>21175</Words>
  <Characters>120698</Characters>
  <Application>Microsoft Office Word</Application>
  <DocSecurity>0</DocSecurity>
  <Lines>1005</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141590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1317</cp:revision>
  <cp:lastPrinted>2018-02-16T07:12:00Z</cp:lastPrinted>
  <dcterms:created xsi:type="dcterms:W3CDTF">2019-10-28T07:04:00Z</dcterms:created>
  <dcterms:modified xsi:type="dcterms:W3CDTF">2025-12-12T08:16:00Z</dcterms:modified>
</cp:coreProperties>
</file>